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496" w:rsidRPr="00A956C3" w:rsidRDefault="00EB1EC5" w:rsidP="00D36011">
      <w:pPr>
        <w:rPr>
          <w:rFonts w:ascii="Arial" w:hAnsi="Arial"/>
          <w:color w:val="000000" w:themeColor="text1"/>
          <w:sz w:val="22"/>
          <w:szCs w:val="22"/>
        </w:rPr>
      </w:pPr>
      <w:bookmarkStart w:id="0" w:name="_GoBack"/>
      <w:bookmarkEnd w:id="0"/>
      <w:r w:rsidRPr="00A956C3">
        <w:rPr>
          <w:rFonts w:ascii="Arial" w:hAnsi="Arial"/>
          <w:color w:val="000000" w:themeColor="text1"/>
          <w:sz w:val="22"/>
          <w:szCs w:val="22"/>
        </w:rPr>
        <w:t>PRESSEINFORMATION</w:t>
      </w:r>
    </w:p>
    <w:p w:rsidR="00921266" w:rsidRPr="00A956C3" w:rsidRDefault="0049418D">
      <w:pPr>
        <w:rPr>
          <w:rFonts w:ascii="Arial" w:hAnsi="Arial"/>
          <w:b/>
          <w:color w:val="000000" w:themeColor="text1"/>
          <w:sz w:val="22"/>
          <w:szCs w:val="22"/>
        </w:rPr>
      </w:pPr>
      <w:r>
        <w:rPr>
          <w:rFonts w:ascii="Arial" w:hAnsi="Arial"/>
          <w:color w:val="000000" w:themeColor="text1"/>
          <w:sz w:val="22"/>
          <w:szCs w:val="22"/>
        </w:rPr>
        <w:t>14.11.2018</w:t>
      </w:r>
    </w:p>
    <w:p w:rsidR="00CD6A18" w:rsidRDefault="00CD6A18" w:rsidP="00D13856">
      <w:pPr>
        <w:rPr>
          <w:rFonts w:ascii="Arial" w:hAnsi="Arial"/>
          <w:sz w:val="18"/>
          <w:szCs w:val="18"/>
          <w:highlight w:val="yellow"/>
        </w:rPr>
      </w:pPr>
    </w:p>
    <w:p w:rsidR="00CD6A18" w:rsidRDefault="00CD6A18" w:rsidP="00D13856">
      <w:pPr>
        <w:rPr>
          <w:rFonts w:ascii="Arial" w:hAnsi="Arial"/>
          <w:sz w:val="18"/>
          <w:szCs w:val="18"/>
          <w:highlight w:val="yellow"/>
        </w:rPr>
      </w:pPr>
    </w:p>
    <w:p w:rsidR="00A2589E" w:rsidRPr="001F73ED" w:rsidRDefault="001A470B" w:rsidP="00D13856">
      <w:pPr>
        <w:rPr>
          <w:rFonts w:ascii="Arial" w:hAnsi="Arial"/>
          <w:b/>
          <w:color w:val="000000" w:themeColor="text1"/>
          <w:sz w:val="28"/>
          <w:szCs w:val="28"/>
        </w:rPr>
      </w:pPr>
      <w:r w:rsidRPr="001F73ED">
        <w:rPr>
          <w:rFonts w:ascii="Arial" w:hAnsi="Arial"/>
          <w:b/>
          <w:color w:val="000000" w:themeColor="text1"/>
          <w:sz w:val="28"/>
          <w:szCs w:val="28"/>
        </w:rPr>
        <w:t>Größt</w:t>
      </w:r>
      <w:r w:rsidR="005402B7">
        <w:rPr>
          <w:rFonts w:ascii="Arial" w:hAnsi="Arial"/>
          <w:b/>
          <w:color w:val="000000" w:themeColor="text1"/>
          <w:sz w:val="28"/>
          <w:szCs w:val="28"/>
        </w:rPr>
        <w:t>es</w:t>
      </w:r>
      <w:r w:rsidRPr="001F73ED">
        <w:rPr>
          <w:rFonts w:ascii="Arial" w:hAnsi="Arial"/>
          <w:b/>
          <w:color w:val="000000" w:themeColor="text1"/>
          <w:sz w:val="28"/>
          <w:szCs w:val="28"/>
        </w:rPr>
        <w:t xml:space="preserve"> Bahnprojekt für Getzner</w:t>
      </w:r>
      <w:r w:rsidR="000C1C72" w:rsidRPr="001F73ED">
        <w:rPr>
          <w:rFonts w:ascii="Arial" w:hAnsi="Arial"/>
          <w:b/>
          <w:color w:val="000000" w:themeColor="text1"/>
          <w:sz w:val="28"/>
          <w:szCs w:val="28"/>
        </w:rPr>
        <w:t xml:space="preserve"> in der Türkei</w:t>
      </w:r>
      <w:r w:rsidR="00BD3D14" w:rsidRPr="001F73ED">
        <w:rPr>
          <w:rFonts w:ascii="Arial" w:hAnsi="Arial"/>
          <w:b/>
          <w:color w:val="000000" w:themeColor="text1"/>
          <w:sz w:val="28"/>
          <w:szCs w:val="28"/>
        </w:rPr>
        <w:t xml:space="preserve"> </w:t>
      </w:r>
    </w:p>
    <w:p w:rsidR="00BD3D14" w:rsidRPr="00A2589E" w:rsidRDefault="00F608B1" w:rsidP="00D13856">
      <w:pPr>
        <w:rPr>
          <w:rFonts w:ascii="Arial" w:hAnsi="Arial"/>
          <w:b/>
          <w:color w:val="000000" w:themeColor="text1"/>
          <w:sz w:val="22"/>
          <w:szCs w:val="22"/>
        </w:rPr>
      </w:pPr>
      <w:r w:rsidRPr="00D13856">
        <w:rPr>
          <w:rFonts w:ascii="Arial" w:hAnsi="Arial"/>
          <w:b/>
          <w:color w:val="000000" w:themeColor="text1"/>
          <w:sz w:val="22"/>
          <w:szCs w:val="22"/>
        </w:rPr>
        <w:t>Getzner</w:t>
      </w:r>
      <w:r>
        <w:rPr>
          <w:rFonts w:ascii="Arial" w:hAnsi="Arial"/>
          <w:b/>
          <w:color w:val="000000" w:themeColor="text1"/>
          <w:sz w:val="22"/>
          <w:szCs w:val="22"/>
        </w:rPr>
        <w:t xml:space="preserve"> Werkstoffe</w:t>
      </w:r>
      <w:r w:rsidRPr="00D13856">
        <w:rPr>
          <w:rFonts w:ascii="Arial" w:hAnsi="Arial"/>
          <w:b/>
          <w:color w:val="000000" w:themeColor="text1"/>
          <w:sz w:val="22"/>
          <w:szCs w:val="22"/>
        </w:rPr>
        <w:t xml:space="preserve"> </w:t>
      </w:r>
      <w:r>
        <w:rPr>
          <w:rFonts w:ascii="Arial" w:hAnsi="Arial"/>
          <w:b/>
          <w:color w:val="000000" w:themeColor="text1"/>
          <w:sz w:val="22"/>
          <w:szCs w:val="22"/>
        </w:rPr>
        <w:t>stattet Hochgeschwindigkeitsstrecke von Ankara nach Sivas mit elastischen Lagerungen aus</w:t>
      </w:r>
    </w:p>
    <w:p w:rsidR="005F2F35" w:rsidRPr="002D43B5" w:rsidRDefault="00D307E0" w:rsidP="00D13856">
      <w:pPr>
        <w:rPr>
          <w:rFonts w:ascii="Arial" w:hAnsi="Arial"/>
          <w:b/>
          <w:color w:val="000000" w:themeColor="text1"/>
          <w:sz w:val="22"/>
          <w:szCs w:val="22"/>
        </w:rPr>
      </w:pPr>
      <w:r w:rsidRPr="00D307E0">
        <w:rPr>
          <w:rFonts w:ascii="Symbol" w:hAnsi="Symbol" w:cs="Calibri"/>
          <w:color w:val="000000"/>
          <w:sz w:val="22"/>
          <w:szCs w:val="22"/>
          <w:lang w:eastAsia="de-DE"/>
        </w:rPr>
        <w:br/>
      </w:r>
      <w:proofErr w:type="spellStart"/>
      <w:r w:rsidR="00D13856" w:rsidRPr="00D13856">
        <w:rPr>
          <w:rFonts w:ascii="Arial" w:hAnsi="Arial"/>
          <w:b/>
          <w:color w:val="000000" w:themeColor="text1"/>
          <w:sz w:val="22"/>
          <w:szCs w:val="22"/>
        </w:rPr>
        <w:t>Bürs</w:t>
      </w:r>
      <w:proofErr w:type="spellEnd"/>
      <w:r w:rsidR="00D13856" w:rsidRPr="00D13856">
        <w:rPr>
          <w:rFonts w:ascii="Arial" w:hAnsi="Arial"/>
          <w:b/>
          <w:color w:val="000000" w:themeColor="text1"/>
          <w:sz w:val="22"/>
          <w:szCs w:val="22"/>
        </w:rPr>
        <w:t xml:space="preserve"> (AT), </w:t>
      </w:r>
      <w:r w:rsidR="00C17146">
        <w:rPr>
          <w:rFonts w:ascii="Arial" w:hAnsi="Arial"/>
          <w:b/>
          <w:bCs/>
          <w:color w:val="000000" w:themeColor="text1"/>
          <w:sz w:val="22"/>
          <w:szCs w:val="22"/>
        </w:rPr>
        <w:t>Ankara</w:t>
      </w:r>
      <w:r w:rsidR="00D13856" w:rsidRPr="00D13856">
        <w:rPr>
          <w:rFonts w:ascii="Arial" w:hAnsi="Arial"/>
          <w:b/>
          <w:bCs/>
          <w:color w:val="000000" w:themeColor="text1"/>
          <w:sz w:val="22"/>
          <w:szCs w:val="22"/>
        </w:rPr>
        <w:t xml:space="preserve"> (</w:t>
      </w:r>
      <w:r w:rsidR="00C17146" w:rsidRPr="002D43B5">
        <w:rPr>
          <w:rFonts w:ascii="Arial" w:hAnsi="Arial"/>
          <w:b/>
          <w:bCs/>
          <w:color w:val="000000" w:themeColor="text1"/>
          <w:sz w:val="22"/>
          <w:szCs w:val="22"/>
        </w:rPr>
        <w:t>TR</w:t>
      </w:r>
      <w:r w:rsidR="00D13856" w:rsidRPr="002D43B5">
        <w:rPr>
          <w:rFonts w:ascii="Arial" w:hAnsi="Arial"/>
          <w:b/>
          <w:bCs/>
          <w:color w:val="000000" w:themeColor="text1"/>
          <w:sz w:val="22"/>
          <w:szCs w:val="22"/>
        </w:rPr>
        <w:t xml:space="preserve">): </w:t>
      </w:r>
      <w:r w:rsidR="00D73572" w:rsidRPr="002D43B5">
        <w:rPr>
          <w:rFonts w:ascii="Arial" w:hAnsi="Arial"/>
          <w:b/>
          <w:color w:val="000000" w:themeColor="text1"/>
          <w:sz w:val="22"/>
          <w:szCs w:val="22"/>
        </w:rPr>
        <w:t>Der Bau der neuen Hochgeschwindigkeitsstrecke zwischen Ankara u</w:t>
      </w:r>
      <w:r w:rsidR="00F73176">
        <w:rPr>
          <w:rFonts w:ascii="Arial" w:hAnsi="Arial"/>
          <w:b/>
          <w:color w:val="000000" w:themeColor="text1"/>
          <w:sz w:val="22"/>
          <w:szCs w:val="22"/>
        </w:rPr>
        <w:t>nd Sivas ist eines der größten Bahnp</w:t>
      </w:r>
      <w:r w:rsidR="00D73572" w:rsidRPr="002D43B5">
        <w:rPr>
          <w:rFonts w:ascii="Arial" w:hAnsi="Arial"/>
          <w:b/>
          <w:color w:val="000000" w:themeColor="text1"/>
          <w:sz w:val="22"/>
          <w:szCs w:val="22"/>
        </w:rPr>
        <w:t xml:space="preserve">rojekte </w:t>
      </w:r>
      <w:r w:rsidR="00F23413">
        <w:rPr>
          <w:rFonts w:ascii="Arial" w:hAnsi="Arial"/>
          <w:b/>
          <w:color w:val="000000" w:themeColor="text1"/>
          <w:sz w:val="22"/>
          <w:szCs w:val="22"/>
        </w:rPr>
        <w:t xml:space="preserve">für das </w:t>
      </w:r>
      <w:proofErr w:type="spellStart"/>
      <w:r w:rsidR="00F23413">
        <w:rPr>
          <w:rFonts w:ascii="Arial" w:hAnsi="Arial"/>
          <w:b/>
          <w:color w:val="000000" w:themeColor="text1"/>
          <w:sz w:val="22"/>
          <w:szCs w:val="22"/>
        </w:rPr>
        <w:t>Bürser</w:t>
      </w:r>
      <w:proofErr w:type="spellEnd"/>
      <w:r w:rsidR="00F23413">
        <w:rPr>
          <w:rFonts w:ascii="Arial" w:hAnsi="Arial"/>
          <w:b/>
          <w:color w:val="000000" w:themeColor="text1"/>
          <w:sz w:val="22"/>
          <w:szCs w:val="22"/>
        </w:rPr>
        <w:t xml:space="preserve"> Unternehmen</w:t>
      </w:r>
      <w:r w:rsidR="00F23413" w:rsidRPr="002D43B5">
        <w:rPr>
          <w:rFonts w:ascii="Arial" w:hAnsi="Arial"/>
          <w:b/>
          <w:color w:val="000000" w:themeColor="text1"/>
          <w:sz w:val="22"/>
          <w:szCs w:val="22"/>
        </w:rPr>
        <w:t xml:space="preserve"> </w:t>
      </w:r>
      <w:r w:rsidR="00D73572" w:rsidRPr="002D43B5">
        <w:rPr>
          <w:rFonts w:ascii="Arial" w:hAnsi="Arial"/>
          <w:b/>
          <w:color w:val="000000" w:themeColor="text1"/>
          <w:sz w:val="22"/>
          <w:szCs w:val="22"/>
        </w:rPr>
        <w:t xml:space="preserve">in der Türkei. </w:t>
      </w:r>
      <w:r w:rsidR="00D73572" w:rsidRPr="005402B7">
        <w:rPr>
          <w:rFonts w:ascii="Arial" w:hAnsi="Arial"/>
          <w:b/>
          <w:color w:val="000000" w:themeColor="text1"/>
          <w:sz w:val="22"/>
          <w:szCs w:val="22"/>
        </w:rPr>
        <w:t>Die elastischen Produkte</w:t>
      </w:r>
      <w:r w:rsidR="00D73572" w:rsidRPr="002D43B5">
        <w:rPr>
          <w:rFonts w:ascii="Arial" w:hAnsi="Arial"/>
          <w:b/>
          <w:color w:val="000000" w:themeColor="text1"/>
          <w:sz w:val="22"/>
          <w:szCs w:val="22"/>
        </w:rPr>
        <w:t xml:space="preserve"> von Getzner </w:t>
      </w:r>
      <w:r w:rsidR="00F27826">
        <w:rPr>
          <w:rFonts w:ascii="Arial" w:hAnsi="Arial"/>
          <w:b/>
          <w:color w:val="000000" w:themeColor="text1"/>
          <w:sz w:val="22"/>
          <w:szCs w:val="22"/>
        </w:rPr>
        <w:t>dienen dem Erschütterungsschutz</w:t>
      </w:r>
      <w:r w:rsidR="00F27826" w:rsidRPr="002D43B5">
        <w:rPr>
          <w:rFonts w:ascii="Arial" w:hAnsi="Arial"/>
          <w:b/>
          <w:color w:val="000000" w:themeColor="text1"/>
          <w:sz w:val="22"/>
          <w:szCs w:val="22"/>
        </w:rPr>
        <w:t xml:space="preserve"> </w:t>
      </w:r>
      <w:r w:rsidR="00F27826">
        <w:rPr>
          <w:rFonts w:ascii="Arial" w:hAnsi="Arial"/>
          <w:b/>
          <w:color w:val="000000" w:themeColor="text1"/>
          <w:sz w:val="22"/>
          <w:szCs w:val="22"/>
        </w:rPr>
        <w:t xml:space="preserve">und </w:t>
      </w:r>
      <w:r w:rsidR="00D73572" w:rsidRPr="002D43B5">
        <w:rPr>
          <w:rFonts w:ascii="Arial" w:hAnsi="Arial"/>
          <w:b/>
          <w:color w:val="000000" w:themeColor="text1"/>
          <w:sz w:val="22"/>
          <w:szCs w:val="22"/>
        </w:rPr>
        <w:t>sollen den Wartungsaufwand auf der 406 km langen Strecke deutlich reduzieren.</w:t>
      </w:r>
    </w:p>
    <w:p w:rsidR="00737C42" w:rsidRPr="002D43B5" w:rsidRDefault="00737C42" w:rsidP="00D13856">
      <w:pPr>
        <w:rPr>
          <w:rFonts w:ascii="Arial" w:hAnsi="Arial"/>
          <w:b/>
          <w:bCs/>
          <w:color w:val="000000" w:themeColor="text1"/>
          <w:sz w:val="22"/>
          <w:szCs w:val="22"/>
        </w:rPr>
      </w:pPr>
    </w:p>
    <w:p w:rsidR="00C40231" w:rsidRDefault="006A6CF5" w:rsidP="00F26EF1">
      <w:pPr>
        <w:rPr>
          <w:rFonts w:ascii="Arial" w:hAnsi="Arial"/>
          <w:color w:val="000000" w:themeColor="text1"/>
          <w:sz w:val="22"/>
          <w:szCs w:val="22"/>
        </w:rPr>
      </w:pPr>
      <w:r>
        <w:rPr>
          <w:rFonts w:ascii="Arial" w:hAnsi="Arial"/>
          <w:color w:val="000000" w:themeColor="text1"/>
          <w:sz w:val="22"/>
          <w:szCs w:val="22"/>
        </w:rPr>
        <w:t>Die</w:t>
      </w:r>
      <w:r w:rsidR="00A04CDA">
        <w:rPr>
          <w:rFonts w:ascii="Arial" w:hAnsi="Arial"/>
          <w:color w:val="000000" w:themeColor="text1"/>
          <w:sz w:val="22"/>
          <w:szCs w:val="22"/>
        </w:rPr>
        <w:t xml:space="preserve"> </w:t>
      </w:r>
      <w:r w:rsidR="00C40231">
        <w:rPr>
          <w:rFonts w:ascii="Arial" w:hAnsi="Arial"/>
          <w:color w:val="000000" w:themeColor="text1"/>
          <w:sz w:val="22"/>
          <w:szCs w:val="22"/>
        </w:rPr>
        <w:t xml:space="preserve">neue </w:t>
      </w:r>
      <w:r w:rsidR="00C40231" w:rsidRPr="00C40231">
        <w:rPr>
          <w:rFonts w:ascii="Arial" w:hAnsi="Arial"/>
          <w:color w:val="000000" w:themeColor="text1"/>
          <w:sz w:val="22"/>
          <w:szCs w:val="22"/>
        </w:rPr>
        <w:t xml:space="preserve">Hochgeschwindigkeitsstrecke </w:t>
      </w:r>
      <w:r w:rsidR="00794A75">
        <w:rPr>
          <w:rFonts w:ascii="Arial" w:hAnsi="Arial"/>
          <w:color w:val="000000" w:themeColor="text1"/>
          <w:sz w:val="22"/>
          <w:szCs w:val="22"/>
        </w:rPr>
        <w:t>d</w:t>
      </w:r>
      <w:r w:rsidR="00C40231">
        <w:rPr>
          <w:rFonts w:ascii="Arial" w:hAnsi="Arial"/>
          <w:color w:val="000000" w:themeColor="text1"/>
          <w:sz w:val="22"/>
          <w:szCs w:val="22"/>
        </w:rPr>
        <w:t xml:space="preserve">er </w:t>
      </w:r>
      <w:r w:rsidR="00794A75">
        <w:rPr>
          <w:rFonts w:ascii="Arial" w:hAnsi="Arial"/>
          <w:color w:val="000000" w:themeColor="text1"/>
          <w:sz w:val="22"/>
          <w:szCs w:val="22"/>
        </w:rPr>
        <w:t>türkische</w:t>
      </w:r>
      <w:r w:rsidR="00C40231">
        <w:rPr>
          <w:rFonts w:ascii="Arial" w:hAnsi="Arial"/>
          <w:color w:val="000000" w:themeColor="text1"/>
          <w:sz w:val="22"/>
          <w:szCs w:val="22"/>
        </w:rPr>
        <w:t>n</w:t>
      </w:r>
      <w:r w:rsidR="00794A75">
        <w:rPr>
          <w:rFonts w:ascii="Arial" w:hAnsi="Arial"/>
          <w:color w:val="000000" w:themeColor="text1"/>
          <w:sz w:val="22"/>
          <w:szCs w:val="22"/>
        </w:rPr>
        <w:t xml:space="preserve"> </w:t>
      </w:r>
      <w:r w:rsidR="00A04CDA" w:rsidRPr="00A04CDA">
        <w:rPr>
          <w:rFonts w:ascii="Arial" w:hAnsi="Arial"/>
          <w:color w:val="000000" w:themeColor="text1"/>
          <w:sz w:val="22"/>
          <w:szCs w:val="22"/>
        </w:rPr>
        <w:t>Eisenbahngesellscha</w:t>
      </w:r>
      <w:r w:rsidR="00B46277">
        <w:rPr>
          <w:rFonts w:ascii="Arial" w:hAnsi="Arial"/>
          <w:color w:val="000000" w:themeColor="text1"/>
          <w:sz w:val="22"/>
          <w:szCs w:val="22"/>
        </w:rPr>
        <w:t>ft</w:t>
      </w:r>
      <w:r w:rsidR="00A04CDA" w:rsidRPr="00A04CDA">
        <w:rPr>
          <w:rFonts w:ascii="Arial" w:hAnsi="Arial"/>
          <w:color w:val="000000" w:themeColor="text1"/>
          <w:sz w:val="22"/>
          <w:szCs w:val="22"/>
        </w:rPr>
        <w:t xml:space="preserve"> TCDD</w:t>
      </w:r>
      <w:r w:rsidR="0082034E">
        <w:rPr>
          <w:rFonts w:ascii="Arial" w:hAnsi="Arial"/>
          <w:color w:val="000000" w:themeColor="text1"/>
          <w:sz w:val="22"/>
          <w:szCs w:val="22"/>
        </w:rPr>
        <w:t xml:space="preserve"> </w:t>
      </w:r>
      <w:r w:rsidR="00794A75">
        <w:rPr>
          <w:rFonts w:ascii="Arial" w:hAnsi="Arial"/>
          <w:color w:val="000000" w:themeColor="text1"/>
          <w:sz w:val="22"/>
          <w:szCs w:val="22"/>
        </w:rPr>
        <w:t>(</w:t>
      </w:r>
      <w:proofErr w:type="spellStart"/>
      <w:r w:rsidR="00794A75" w:rsidRPr="00794A75">
        <w:rPr>
          <w:rFonts w:ascii="Arial" w:hAnsi="Arial"/>
          <w:color w:val="000000" w:themeColor="text1"/>
          <w:sz w:val="22"/>
          <w:szCs w:val="22"/>
        </w:rPr>
        <w:t>Türkiye</w:t>
      </w:r>
      <w:proofErr w:type="spellEnd"/>
      <w:r w:rsidR="00794A75" w:rsidRPr="00794A75">
        <w:rPr>
          <w:rFonts w:ascii="Arial" w:hAnsi="Arial"/>
          <w:color w:val="000000" w:themeColor="text1"/>
          <w:sz w:val="22"/>
          <w:szCs w:val="22"/>
        </w:rPr>
        <w:t xml:space="preserve"> </w:t>
      </w:r>
      <w:proofErr w:type="spellStart"/>
      <w:r w:rsidR="00794A75" w:rsidRPr="00794A75">
        <w:rPr>
          <w:rFonts w:ascii="Arial" w:hAnsi="Arial"/>
          <w:color w:val="000000" w:themeColor="text1"/>
          <w:sz w:val="22"/>
          <w:szCs w:val="22"/>
        </w:rPr>
        <w:t>Cumhuriyeti</w:t>
      </w:r>
      <w:proofErr w:type="spellEnd"/>
      <w:r w:rsidR="00794A75" w:rsidRPr="00794A75">
        <w:rPr>
          <w:rFonts w:ascii="Arial" w:hAnsi="Arial"/>
          <w:color w:val="000000" w:themeColor="text1"/>
          <w:sz w:val="22"/>
          <w:szCs w:val="22"/>
        </w:rPr>
        <w:t xml:space="preserve"> Devlet </w:t>
      </w:r>
      <w:proofErr w:type="spellStart"/>
      <w:r w:rsidR="00794A75" w:rsidRPr="00794A75">
        <w:rPr>
          <w:rFonts w:ascii="Arial" w:hAnsi="Arial"/>
          <w:color w:val="000000" w:themeColor="text1"/>
          <w:sz w:val="22"/>
          <w:szCs w:val="22"/>
        </w:rPr>
        <w:t>Demiryolları</w:t>
      </w:r>
      <w:proofErr w:type="spellEnd"/>
      <w:r w:rsidR="00794A75">
        <w:rPr>
          <w:rFonts w:ascii="Arial" w:hAnsi="Arial"/>
          <w:color w:val="000000" w:themeColor="text1"/>
          <w:sz w:val="22"/>
          <w:szCs w:val="22"/>
        </w:rPr>
        <w:t>)</w:t>
      </w:r>
      <w:r w:rsidR="00794A75" w:rsidRPr="00794A75">
        <w:rPr>
          <w:rFonts w:ascii="Arial" w:hAnsi="Arial"/>
          <w:color w:val="000000" w:themeColor="text1"/>
          <w:sz w:val="22"/>
          <w:szCs w:val="22"/>
        </w:rPr>
        <w:t xml:space="preserve"> </w:t>
      </w:r>
      <w:r w:rsidR="00C40231">
        <w:rPr>
          <w:rFonts w:ascii="Arial" w:hAnsi="Arial"/>
          <w:color w:val="000000" w:themeColor="text1"/>
          <w:sz w:val="22"/>
          <w:szCs w:val="22"/>
        </w:rPr>
        <w:t xml:space="preserve">verbindet die </w:t>
      </w:r>
      <w:r w:rsidR="001F068E">
        <w:rPr>
          <w:rFonts w:ascii="Arial" w:hAnsi="Arial"/>
          <w:color w:val="000000" w:themeColor="text1"/>
          <w:sz w:val="22"/>
          <w:szCs w:val="22"/>
        </w:rPr>
        <w:t xml:space="preserve">Hauptstadt </w:t>
      </w:r>
      <w:r w:rsidR="00C40231">
        <w:rPr>
          <w:rFonts w:ascii="Arial" w:hAnsi="Arial"/>
          <w:color w:val="000000" w:themeColor="text1"/>
          <w:sz w:val="22"/>
          <w:szCs w:val="22"/>
        </w:rPr>
        <w:t xml:space="preserve">Ankara </w:t>
      </w:r>
      <w:r w:rsidR="001F068E">
        <w:rPr>
          <w:rFonts w:ascii="Arial" w:hAnsi="Arial"/>
          <w:color w:val="000000" w:themeColor="text1"/>
          <w:sz w:val="22"/>
          <w:szCs w:val="22"/>
        </w:rPr>
        <w:t>mit</w:t>
      </w:r>
      <w:r w:rsidR="00C40231">
        <w:rPr>
          <w:rFonts w:ascii="Arial" w:hAnsi="Arial"/>
          <w:color w:val="000000" w:themeColor="text1"/>
          <w:sz w:val="22"/>
          <w:szCs w:val="22"/>
        </w:rPr>
        <w:t xml:space="preserve"> Sivas.</w:t>
      </w:r>
      <w:r w:rsidR="001F068E">
        <w:rPr>
          <w:rFonts w:ascii="Arial" w:hAnsi="Arial"/>
          <w:color w:val="000000" w:themeColor="text1"/>
          <w:sz w:val="22"/>
          <w:szCs w:val="22"/>
        </w:rPr>
        <w:t xml:space="preserve"> Durch den Neubau wird </w:t>
      </w:r>
      <w:r w:rsidR="005402B7" w:rsidRPr="005402B7">
        <w:rPr>
          <w:rFonts w:ascii="Arial" w:hAnsi="Arial"/>
          <w:color w:val="000000" w:themeColor="text1"/>
          <w:sz w:val="22"/>
          <w:szCs w:val="22"/>
        </w:rPr>
        <w:t>die Fahrzeit von derzeit zwölf auf zwei Stunden und</w:t>
      </w:r>
      <w:r w:rsidR="005402B7">
        <w:rPr>
          <w:rFonts w:ascii="Arial" w:hAnsi="Arial"/>
          <w:color w:val="000000" w:themeColor="text1"/>
          <w:sz w:val="22"/>
          <w:szCs w:val="22"/>
        </w:rPr>
        <w:t xml:space="preserve"> </w:t>
      </w:r>
      <w:r w:rsidR="001F068E">
        <w:rPr>
          <w:rFonts w:ascii="Arial" w:hAnsi="Arial"/>
          <w:color w:val="000000" w:themeColor="text1"/>
          <w:sz w:val="22"/>
          <w:szCs w:val="22"/>
        </w:rPr>
        <w:t xml:space="preserve">die Bahnstrecke zwischen den beiden Metropolen von 603 km auf 406 km verkürzt. </w:t>
      </w:r>
      <w:r w:rsidR="00C40231">
        <w:rPr>
          <w:rFonts w:ascii="Arial" w:hAnsi="Arial"/>
          <w:color w:val="000000" w:themeColor="text1"/>
          <w:sz w:val="22"/>
          <w:szCs w:val="22"/>
        </w:rPr>
        <w:t>Auf der Linie kommen neue Züge mit einer Kapazität von 516 Sitzplätzen zum Einsatz. Diese werden dort</w:t>
      </w:r>
      <w:r w:rsidR="0082034E">
        <w:rPr>
          <w:rFonts w:ascii="Arial" w:hAnsi="Arial"/>
          <w:color w:val="000000" w:themeColor="text1"/>
          <w:sz w:val="22"/>
          <w:szCs w:val="22"/>
        </w:rPr>
        <w:t xml:space="preserve"> </w:t>
      </w:r>
      <w:r w:rsidR="005402B7">
        <w:rPr>
          <w:rFonts w:ascii="Arial" w:hAnsi="Arial"/>
          <w:color w:val="000000" w:themeColor="text1"/>
          <w:sz w:val="22"/>
          <w:szCs w:val="22"/>
        </w:rPr>
        <w:t xml:space="preserve">voraussichtlich ab 2020 </w:t>
      </w:r>
      <w:r w:rsidR="0082034E">
        <w:rPr>
          <w:rFonts w:ascii="Arial" w:hAnsi="Arial"/>
          <w:color w:val="000000" w:themeColor="text1"/>
          <w:sz w:val="22"/>
          <w:szCs w:val="22"/>
        </w:rPr>
        <w:t xml:space="preserve">täglich </w:t>
      </w:r>
      <w:r w:rsidR="00C40231">
        <w:rPr>
          <w:rFonts w:ascii="Arial" w:hAnsi="Arial"/>
          <w:color w:val="000000" w:themeColor="text1"/>
          <w:sz w:val="22"/>
          <w:szCs w:val="22"/>
        </w:rPr>
        <w:t>mit einer</w:t>
      </w:r>
      <w:r w:rsidR="00637947">
        <w:rPr>
          <w:rFonts w:ascii="Arial" w:hAnsi="Arial"/>
          <w:color w:val="000000" w:themeColor="text1"/>
          <w:sz w:val="22"/>
          <w:szCs w:val="22"/>
        </w:rPr>
        <w:t xml:space="preserve"> </w:t>
      </w:r>
      <w:r w:rsidR="00C40231">
        <w:rPr>
          <w:rFonts w:ascii="Arial" w:hAnsi="Arial"/>
          <w:color w:val="000000" w:themeColor="text1"/>
          <w:sz w:val="22"/>
          <w:szCs w:val="22"/>
        </w:rPr>
        <w:t xml:space="preserve">Geschwindigkeit von </w:t>
      </w:r>
      <w:r w:rsidR="00637947">
        <w:rPr>
          <w:rFonts w:ascii="Arial" w:hAnsi="Arial"/>
          <w:color w:val="000000" w:themeColor="text1"/>
          <w:sz w:val="22"/>
          <w:szCs w:val="22"/>
        </w:rPr>
        <w:t xml:space="preserve">bis </w:t>
      </w:r>
      <w:r w:rsidR="00C40231">
        <w:rPr>
          <w:rFonts w:ascii="Arial" w:hAnsi="Arial"/>
          <w:color w:val="000000" w:themeColor="text1"/>
          <w:sz w:val="22"/>
          <w:szCs w:val="22"/>
        </w:rPr>
        <w:t xml:space="preserve">zu </w:t>
      </w:r>
      <w:r w:rsidR="0082034E">
        <w:rPr>
          <w:rFonts w:ascii="Arial" w:hAnsi="Arial"/>
          <w:color w:val="000000" w:themeColor="text1"/>
          <w:sz w:val="22"/>
          <w:szCs w:val="22"/>
        </w:rPr>
        <w:t xml:space="preserve">300 km/h </w:t>
      </w:r>
      <w:r w:rsidR="00C40231">
        <w:rPr>
          <w:rFonts w:ascii="Arial" w:hAnsi="Arial"/>
          <w:color w:val="000000" w:themeColor="text1"/>
          <w:sz w:val="22"/>
          <w:szCs w:val="22"/>
        </w:rPr>
        <w:t xml:space="preserve">fahren. </w:t>
      </w:r>
    </w:p>
    <w:p w:rsidR="00C40231" w:rsidRDefault="00C40231" w:rsidP="00F26EF1">
      <w:pPr>
        <w:rPr>
          <w:rFonts w:ascii="Arial" w:hAnsi="Arial"/>
          <w:color w:val="000000" w:themeColor="text1"/>
          <w:sz w:val="22"/>
          <w:szCs w:val="22"/>
        </w:rPr>
      </w:pPr>
    </w:p>
    <w:p w:rsidR="006A6CF5" w:rsidRDefault="005402B7" w:rsidP="00F26EF1">
      <w:pPr>
        <w:rPr>
          <w:rFonts w:ascii="Arial" w:hAnsi="Arial"/>
          <w:color w:val="000000" w:themeColor="text1"/>
          <w:sz w:val="22"/>
          <w:szCs w:val="22"/>
        </w:rPr>
      </w:pPr>
      <w:r>
        <w:rPr>
          <w:rFonts w:ascii="Arial" w:hAnsi="Arial"/>
          <w:color w:val="000000" w:themeColor="text1"/>
          <w:sz w:val="22"/>
          <w:szCs w:val="22"/>
        </w:rPr>
        <w:t xml:space="preserve">Die Gesamtstrecke Ankara – Sivas führt über </w:t>
      </w:r>
      <w:r w:rsidR="00551ACD">
        <w:rPr>
          <w:rFonts w:ascii="Arial" w:hAnsi="Arial"/>
          <w:color w:val="000000" w:themeColor="text1"/>
          <w:sz w:val="22"/>
          <w:szCs w:val="22"/>
        </w:rPr>
        <w:t xml:space="preserve">viele </w:t>
      </w:r>
      <w:r>
        <w:rPr>
          <w:rFonts w:ascii="Arial" w:hAnsi="Arial"/>
          <w:color w:val="000000" w:themeColor="text1"/>
          <w:sz w:val="22"/>
          <w:szCs w:val="22"/>
        </w:rPr>
        <w:t xml:space="preserve">Brücken und Viadukte sowie durch insgesamt 50 km Tunnel. Die </w:t>
      </w:r>
      <w:hyperlink r:id="rId8" w:history="1">
        <w:r w:rsidRPr="009F4A86">
          <w:rPr>
            <w:rStyle w:val="Hyperlink"/>
            <w:rFonts w:ascii="Arial" w:hAnsi="Arial"/>
            <w:sz w:val="22"/>
            <w:szCs w:val="22"/>
          </w:rPr>
          <w:t>Übergänge</w:t>
        </w:r>
      </w:hyperlink>
      <w:r w:rsidR="00357626">
        <w:rPr>
          <w:rFonts w:ascii="Arial" w:hAnsi="Arial"/>
          <w:color w:val="000000" w:themeColor="text1"/>
          <w:sz w:val="22"/>
          <w:szCs w:val="22"/>
        </w:rPr>
        <w:t>,</w:t>
      </w:r>
      <w:r>
        <w:rPr>
          <w:rFonts w:ascii="Arial" w:hAnsi="Arial"/>
          <w:color w:val="000000" w:themeColor="text1"/>
          <w:sz w:val="22"/>
          <w:szCs w:val="22"/>
        </w:rPr>
        <w:t xml:space="preserve"> </w:t>
      </w:r>
      <w:r w:rsidRPr="005402B7">
        <w:rPr>
          <w:rFonts w:ascii="Arial" w:hAnsi="Arial"/>
          <w:color w:val="000000" w:themeColor="text1"/>
          <w:sz w:val="22"/>
          <w:szCs w:val="22"/>
        </w:rPr>
        <w:t xml:space="preserve">von </w:t>
      </w:r>
      <w:r w:rsidR="003650E5">
        <w:rPr>
          <w:rFonts w:ascii="Arial" w:hAnsi="Arial"/>
          <w:color w:val="000000" w:themeColor="text1"/>
          <w:sz w:val="22"/>
          <w:szCs w:val="22"/>
        </w:rPr>
        <w:t>einer</w:t>
      </w:r>
      <w:r w:rsidRPr="005402B7">
        <w:rPr>
          <w:rFonts w:ascii="Arial" w:hAnsi="Arial"/>
          <w:color w:val="000000" w:themeColor="text1"/>
          <w:sz w:val="22"/>
          <w:szCs w:val="22"/>
        </w:rPr>
        <w:t xml:space="preserve"> freien Strecke</w:t>
      </w:r>
      <w:r>
        <w:rPr>
          <w:rFonts w:ascii="Arial" w:hAnsi="Arial"/>
          <w:color w:val="000000" w:themeColor="text1"/>
          <w:sz w:val="22"/>
          <w:szCs w:val="22"/>
        </w:rPr>
        <w:t xml:space="preserve"> in </w:t>
      </w:r>
      <w:r w:rsidR="00551ACD">
        <w:rPr>
          <w:rFonts w:ascii="Arial" w:hAnsi="Arial"/>
          <w:color w:val="000000" w:themeColor="text1"/>
          <w:sz w:val="22"/>
          <w:szCs w:val="22"/>
        </w:rPr>
        <w:t>ein</w:t>
      </w:r>
      <w:r w:rsidR="00C019E4">
        <w:rPr>
          <w:rFonts w:ascii="Arial" w:hAnsi="Arial"/>
          <w:color w:val="000000" w:themeColor="text1"/>
          <w:sz w:val="22"/>
          <w:szCs w:val="22"/>
        </w:rPr>
        <w:t>en</w:t>
      </w:r>
      <w:r w:rsidR="00551ACD">
        <w:rPr>
          <w:rFonts w:ascii="Arial" w:hAnsi="Arial"/>
          <w:color w:val="000000" w:themeColor="text1"/>
          <w:sz w:val="22"/>
          <w:szCs w:val="22"/>
        </w:rPr>
        <w:t xml:space="preserve"> </w:t>
      </w:r>
      <w:r>
        <w:rPr>
          <w:rFonts w:ascii="Arial" w:hAnsi="Arial"/>
          <w:color w:val="000000" w:themeColor="text1"/>
          <w:sz w:val="22"/>
          <w:szCs w:val="22"/>
        </w:rPr>
        <w:t xml:space="preserve">Tunnel oder auf </w:t>
      </w:r>
      <w:r w:rsidR="00551ACD">
        <w:rPr>
          <w:rFonts w:ascii="Arial" w:hAnsi="Arial"/>
          <w:color w:val="000000" w:themeColor="text1"/>
          <w:sz w:val="22"/>
          <w:szCs w:val="22"/>
        </w:rPr>
        <w:t xml:space="preserve">eine </w:t>
      </w:r>
      <w:r>
        <w:rPr>
          <w:rFonts w:ascii="Arial" w:hAnsi="Arial"/>
          <w:color w:val="000000" w:themeColor="text1"/>
          <w:sz w:val="22"/>
          <w:szCs w:val="22"/>
        </w:rPr>
        <w:t>Brücke</w:t>
      </w:r>
      <w:r w:rsidR="00357626">
        <w:rPr>
          <w:rFonts w:ascii="Arial" w:hAnsi="Arial"/>
          <w:color w:val="000000" w:themeColor="text1"/>
          <w:sz w:val="22"/>
          <w:szCs w:val="22"/>
        </w:rPr>
        <w:t>,</w:t>
      </w:r>
      <w:r>
        <w:rPr>
          <w:rFonts w:ascii="Arial" w:hAnsi="Arial"/>
          <w:color w:val="000000" w:themeColor="text1"/>
          <w:sz w:val="22"/>
          <w:szCs w:val="22"/>
        </w:rPr>
        <w:t xml:space="preserve"> stellen eine erhebliche Herausforderung hinsichtlich </w:t>
      </w:r>
      <w:r w:rsidR="00357626">
        <w:rPr>
          <w:rFonts w:ascii="Arial" w:hAnsi="Arial"/>
          <w:color w:val="000000" w:themeColor="text1"/>
          <w:sz w:val="22"/>
          <w:szCs w:val="22"/>
        </w:rPr>
        <w:t xml:space="preserve">des </w:t>
      </w:r>
      <w:r>
        <w:rPr>
          <w:rFonts w:ascii="Arial" w:hAnsi="Arial"/>
          <w:color w:val="000000" w:themeColor="text1"/>
          <w:sz w:val="22"/>
          <w:szCs w:val="22"/>
        </w:rPr>
        <w:t>Instandhaltungsaufwand</w:t>
      </w:r>
      <w:r w:rsidR="00357626">
        <w:rPr>
          <w:rFonts w:ascii="Arial" w:hAnsi="Arial"/>
          <w:color w:val="000000" w:themeColor="text1"/>
          <w:sz w:val="22"/>
          <w:szCs w:val="22"/>
        </w:rPr>
        <w:t>s</w:t>
      </w:r>
      <w:r>
        <w:rPr>
          <w:rFonts w:ascii="Arial" w:hAnsi="Arial"/>
          <w:color w:val="000000" w:themeColor="text1"/>
          <w:sz w:val="22"/>
          <w:szCs w:val="22"/>
        </w:rPr>
        <w:t xml:space="preserve"> dar. </w:t>
      </w:r>
      <w:r w:rsidR="006402B5">
        <w:rPr>
          <w:rFonts w:ascii="Arial" w:hAnsi="Arial"/>
          <w:color w:val="000000" w:themeColor="text1"/>
          <w:sz w:val="22"/>
          <w:szCs w:val="22"/>
        </w:rPr>
        <w:t xml:space="preserve">Auch die zahlreichen verbauten Hochgeschwindigkeitsweichen </w:t>
      </w:r>
      <w:r w:rsidR="0045712C">
        <w:rPr>
          <w:rFonts w:ascii="Arial" w:hAnsi="Arial"/>
          <w:color w:val="000000" w:themeColor="text1"/>
          <w:sz w:val="22"/>
          <w:szCs w:val="22"/>
        </w:rPr>
        <w:t xml:space="preserve">sind </w:t>
      </w:r>
      <w:r w:rsidR="006402B5">
        <w:rPr>
          <w:rFonts w:ascii="Arial" w:hAnsi="Arial"/>
          <w:color w:val="000000" w:themeColor="text1"/>
          <w:sz w:val="22"/>
          <w:szCs w:val="22"/>
        </w:rPr>
        <w:t>wartungsintensive Streckenkomponenten.</w:t>
      </w:r>
      <w:r w:rsidR="0045712C">
        <w:rPr>
          <w:rFonts w:ascii="Arial" w:hAnsi="Arial"/>
          <w:color w:val="000000" w:themeColor="text1"/>
          <w:sz w:val="22"/>
          <w:szCs w:val="22"/>
        </w:rPr>
        <w:t xml:space="preserve"> </w:t>
      </w:r>
      <w:r w:rsidR="00551ACD">
        <w:rPr>
          <w:rFonts w:ascii="Arial" w:hAnsi="Arial"/>
          <w:color w:val="000000" w:themeColor="text1"/>
          <w:sz w:val="22"/>
          <w:szCs w:val="22"/>
        </w:rPr>
        <w:t xml:space="preserve">Eingesetzt </w:t>
      </w:r>
      <w:r w:rsidR="006402B5">
        <w:rPr>
          <w:rFonts w:ascii="Arial" w:hAnsi="Arial"/>
          <w:color w:val="000000" w:themeColor="text1"/>
          <w:sz w:val="22"/>
          <w:szCs w:val="22"/>
        </w:rPr>
        <w:t>wurden Unterschottermatten und Schwellensohlen</w:t>
      </w:r>
      <w:r w:rsidR="00F73176">
        <w:rPr>
          <w:rFonts w:ascii="Arial" w:hAnsi="Arial"/>
          <w:color w:val="000000" w:themeColor="text1"/>
          <w:sz w:val="22"/>
          <w:szCs w:val="22"/>
        </w:rPr>
        <w:t xml:space="preserve"> von Getzner</w:t>
      </w:r>
      <w:r w:rsidR="006402B5">
        <w:rPr>
          <w:rFonts w:ascii="Arial" w:hAnsi="Arial"/>
          <w:color w:val="000000" w:themeColor="text1"/>
          <w:sz w:val="22"/>
          <w:szCs w:val="22"/>
        </w:rPr>
        <w:t xml:space="preserve">, um diese sensiblen Abschnitte im Gleis zu optimieren. </w:t>
      </w:r>
      <w:r w:rsidR="00C96789">
        <w:rPr>
          <w:rFonts w:ascii="Arial" w:hAnsi="Arial"/>
          <w:color w:val="000000" w:themeColor="text1"/>
          <w:sz w:val="22"/>
          <w:szCs w:val="22"/>
        </w:rPr>
        <w:t>„</w:t>
      </w:r>
      <w:r w:rsidR="006402B5">
        <w:rPr>
          <w:rFonts w:ascii="Arial" w:hAnsi="Arial"/>
          <w:color w:val="000000" w:themeColor="text1"/>
          <w:sz w:val="22"/>
          <w:szCs w:val="22"/>
        </w:rPr>
        <w:t xml:space="preserve">Unsere Produkte </w:t>
      </w:r>
      <w:r w:rsidR="00F608B1">
        <w:rPr>
          <w:rFonts w:ascii="Arial" w:hAnsi="Arial"/>
          <w:color w:val="000000" w:themeColor="text1"/>
          <w:sz w:val="22"/>
          <w:szCs w:val="22"/>
        </w:rPr>
        <w:t xml:space="preserve">schonen den Schotter und </w:t>
      </w:r>
      <w:r w:rsidR="006402B5">
        <w:rPr>
          <w:rFonts w:ascii="Arial" w:hAnsi="Arial"/>
          <w:color w:val="000000" w:themeColor="text1"/>
          <w:sz w:val="22"/>
          <w:szCs w:val="22"/>
        </w:rPr>
        <w:t xml:space="preserve">sorgen </w:t>
      </w:r>
      <w:r w:rsidR="00F608B1">
        <w:rPr>
          <w:rFonts w:ascii="Arial" w:hAnsi="Arial"/>
          <w:color w:val="000000" w:themeColor="text1"/>
          <w:sz w:val="22"/>
          <w:szCs w:val="22"/>
        </w:rPr>
        <w:t xml:space="preserve">so </w:t>
      </w:r>
      <w:r w:rsidR="006402B5">
        <w:rPr>
          <w:rFonts w:ascii="Arial" w:hAnsi="Arial"/>
          <w:color w:val="000000" w:themeColor="text1"/>
          <w:sz w:val="22"/>
          <w:szCs w:val="22"/>
        </w:rPr>
        <w:t>für</w:t>
      </w:r>
      <w:r w:rsidR="00C96789">
        <w:rPr>
          <w:rFonts w:ascii="Arial" w:hAnsi="Arial"/>
          <w:color w:val="000000" w:themeColor="text1"/>
          <w:sz w:val="22"/>
          <w:szCs w:val="22"/>
        </w:rPr>
        <w:t xml:space="preserve"> einen geringeren Verschleiß bei den Oberbaukomponenten</w:t>
      </w:r>
      <w:r w:rsidR="00BE2802">
        <w:rPr>
          <w:rFonts w:ascii="Arial" w:hAnsi="Arial"/>
          <w:color w:val="000000" w:themeColor="text1"/>
          <w:sz w:val="22"/>
          <w:szCs w:val="22"/>
        </w:rPr>
        <w:t>. Der</w:t>
      </w:r>
      <w:r w:rsidR="00FB1B3F">
        <w:rPr>
          <w:rFonts w:ascii="Arial" w:hAnsi="Arial"/>
          <w:color w:val="000000" w:themeColor="text1"/>
          <w:sz w:val="22"/>
          <w:szCs w:val="22"/>
        </w:rPr>
        <w:t xml:space="preserve"> </w:t>
      </w:r>
      <w:r w:rsidR="00C96789">
        <w:rPr>
          <w:rFonts w:ascii="Arial" w:hAnsi="Arial"/>
          <w:color w:val="000000" w:themeColor="text1"/>
          <w:sz w:val="22"/>
          <w:szCs w:val="22"/>
        </w:rPr>
        <w:t xml:space="preserve">Instandhaltungsaufwand </w:t>
      </w:r>
      <w:r w:rsidR="00BE2802">
        <w:rPr>
          <w:rFonts w:ascii="Arial" w:hAnsi="Arial"/>
          <w:color w:val="000000" w:themeColor="text1"/>
          <w:sz w:val="22"/>
          <w:szCs w:val="22"/>
        </w:rPr>
        <w:t xml:space="preserve">insbesondere bei </w:t>
      </w:r>
      <w:r w:rsidR="00C96789">
        <w:rPr>
          <w:rFonts w:ascii="Arial" w:hAnsi="Arial"/>
          <w:color w:val="000000" w:themeColor="text1"/>
          <w:sz w:val="22"/>
          <w:szCs w:val="22"/>
        </w:rPr>
        <w:t>Weichen und Übergänge</w:t>
      </w:r>
      <w:r w:rsidR="00B647F0">
        <w:rPr>
          <w:rFonts w:ascii="Arial" w:hAnsi="Arial"/>
          <w:color w:val="000000" w:themeColor="text1"/>
          <w:sz w:val="22"/>
          <w:szCs w:val="22"/>
        </w:rPr>
        <w:t xml:space="preserve"> </w:t>
      </w:r>
      <w:r w:rsidR="00BE2802">
        <w:rPr>
          <w:rFonts w:ascii="Arial" w:hAnsi="Arial"/>
          <w:color w:val="000000" w:themeColor="text1"/>
          <w:sz w:val="22"/>
          <w:szCs w:val="22"/>
        </w:rPr>
        <w:t>wird reduziert</w:t>
      </w:r>
      <w:r w:rsidR="00C96789">
        <w:rPr>
          <w:rFonts w:ascii="Arial" w:hAnsi="Arial"/>
          <w:color w:val="000000" w:themeColor="text1"/>
          <w:sz w:val="22"/>
          <w:szCs w:val="22"/>
        </w:rPr>
        <w:t xml:space="preserve">. </w:t>
      </w:r>
      <w:r w:rsidR="006402B5">
        <w:rPr>
          <w:rFonts w:ascii="Arial" w:hAnsi="Arial"/>
          <w:color w:val="000000" w:themeColor="text1"/>
          <w:sz w:val="22"/>
          <w:szCs w:val="22"/>
        </w:rPr>
        <w:t>Die</w:t>
      </w:r>
      <w:r w:rsidR="00A22CC4">
        <w:rPr>
          <w:rFonts w:ascii="Arial" w:hAnsi="Arial"/>
          <w:color w:val="000000" w:themeColor="text1"/>
          <w:sz w:val="22"/>
          <w:szCs w:val="22"/>
        </w:rPr>
        <w:t xml:space="preserve"> </w:t>
      </w:r>
      <w:r w:rsidR="00C96789">
        <w:rPr>
          <w:rFonts w:ascii="Arial" w:hAnsi="Arial"/>
          <w:color w:val="000000" w:themeColor="text1"/>
          <w:sz w:val="22"/>
          <w:szCs w:val="22"/>
        </w:rPr>
        <w:t>St</w:t>
      </w:r>
      <w:r w:rsidR="001837E8">
        <w:rPr>
          <w:rFonts w:ascii="Arial" w:hAnsi="Arial"/>
          <w:color w:val="000000" w:themeColor="text1"/>
          <w:sz w:val="22"/>
          <w:szCs w:val="22"/>
        </w:rPr>
        <w:t>reckenverfügbarkeit kann somit deutlich erhöht werden</w:t>
      </w:r>
      <w:r w:rsidR="00C96789">
        <w:rPr>
          <w:rFonts w:ascii="Arial" w:hAnsi="Arial"/>
          <w:color w:val="000000" w:themeColor="text1"/>
          <w:sz w:val="22"/>
          <w:szCs w:val="22"/>
        </w:rPr>
        <w:t>“, so</w:t>
      </w:r>
      <w:r w:rsidR="00A84BE0">
        <w:rPr>
          <w:rFonts w:ascii="Arial" w:hAnsi="Arial"/>
          <w:color w:val="000000" w:themeColor="text1"/>
          <w:sz w:val="22"/>
          <w:szCs w:val="22"/>
        </w:rPr>
        <w:t xml:space="preserve"> Ismail Bayrak, </w:t>
      </w:r>
      <w:r w:rsidR="006402B5">
        <w:rPr>
          <w:rFonts w:ascii="Arial" w:hAnsi="Arial"/>
          <w:color w:val="000000" w:themeColor="text1"/>
          <w:sz w:val="22"/>
          <w:szCs w:val="22"/>
        </w:rPr>
        <w:t>zuständiger Projektmanager seitens Getzner</w:t>
      </w:r>
      <w:r w:rsidR="00C96789">
        <w:rPr>
          <w:rFonts w:ascii="Arial" w:hAnsi="Arial"/>
          <w:color w:val="000000" w:themeColor="text1"/>
          <w:sz w:val="22"/>
          <w:szCs w:val="22"/>
        </w:rPr>
        <w:t>.</w:t>
      </w:r>
      <w:r w:rsidR="00DD6CE7">
        <w:rPr>
          <w:rFonts w:ascii="Arial" w:hAnsi="Arial"/>
          <w:color w:val="000000" w:themeColor="text1"/>
          <w:sz w:val="22"/>
          <w:szCs w:val="22"/>
        </w:rPr>
        <w:t xml:space="preserve"> </w:t>
      </w:r>
      <w:r w:rsidR="000E2940">
        <w:rPr>
          <w:rFonts w:ascii="Arial" w:hAnsi="Arial"/>
          <w:color w:val="000000" w:themeColor="text1"/>
          <w:sz w:val="22"/>
          <w:szCs w:val="22"/>
        </w:rPr>
        <w:t xml:space="preserve">Insgesamt wurden </w:t>
      </w:r>
      <w:r w:rsidR="00551ACD">
        <w:rPr>
          <w:rFonts w:ascii="Arial" w:hAnsi="Arial"/>
          <w:color w:val="000000" w:themeColor="text1"/>
          <w:sz w:val="22"/>
          <w:szCs w:val="22"/>
        </w:rPr>
        <w:t>rund</w:t>
      </w:r>
      <w:r w:rsidR="000E2940">
        <w:rPr>
          <w:rFonts w:ascii="Arial" w:hAnsi="Arial"/>
          <w:color w:val="000000" w:themeColor="text1"/>
          <w:sz w:val="22"/>
          <w:szCs w:val="22"/>
        </w:rPr>
        <w:t xml:space="preserve"> 12</w:t>
      </w:r>
      <w:r w:rsidR="009B72E2" w:rsidRPr="009B72E2">
        <w:rPr>
          <w:rFonts w:ascii="Arial" w:hAnsi="Arial"/>
          <w:color w:val="000000" w:themeColor="text1"/>
          <w:sz w:val="22"/>
          <w:szCs w:val="22"/>
        </w:rPr>
        <w:t>5.000</w:t>
      </w:r>
      <w:r w:rsidR="00F71475">
        <w:rPr>
          <w:rFonts w:ascii="Arial" w:hAnsi="Arial"/>
          <w:color w:val="000000" w:themeColor="text1"/>
          <w:sz w:val="22"/>
          <w:szCs w:val="22"/>
        </w:rPr>
        <w:t xml:space="preserve"> </w:t>
      </w:r>
      <w:r w:rsidR="009B72E2" w:rsidRPr="009B72E2">
        <w:rPr>
          <w:rFonts w:ascii="Arial" w:hAnsi="Arial"/>
          <w:color w:val="000000" w:themeColor="text1"/>
          <w:sz w:val="22"/>
          <w:szCs w:val="22"/>
        </w:rPr>
        <w:t xml:space="preserve">m² Unterschottenmatten und </w:t>
      </w:r>
      <w:r w:rsidR="00551ACD">
        <w:rPr>
          <w:rFonts w:ascii="Arial" w:hAnsi="Arial"/>
          <w:color w:val="000000" w:themeColor="text1"/>
          <w:sz w:val="22"/>
          <w:szCs w:val="22"/>
        </w:rPr>
        <w:t>rund</w:t>
      </w:r>
      <w:r w:rsidR="009B72E2" w:rsidRPr="009B72E2">
        <w:rPr>
          <w:rFonts w:ascii="Arial" w:hAnsi="Arial"/>
          <w:color w:val="000000" w:themeColor="text1"/>
          <w:sz w:val="22"/>
          <w:szCs w:val="22"/>
        </w:rPr>
        <w:t xml:space="preserve"> 65.000 </w:t>
      </w:r>
      <w:r w:rsidR="0062294D" w:rsidRPr="0062294D">
        <w:rPr>
          <w:rFonts w:ascii="Arial" w:hAnsi="Arial"/>
          <w:color w:val="000000" w:themeColor="text1"/>
          <w:sz w:val="22"/>
          <w:szCs w:val="22"/>
        </w:rPr>
        <w:t xml:space="preserve">Stück </w:t>
      </w:r>
      <w:r w:rsidR="009B72E2" w:rsidRPr="009B72E2">
        <w:rPr>
          <w:rFonts w:ascii="Arial" w:hAnsi="Arial"/>
          <w:color w:val="000000" w:themeColor="text1"/>
          <w:sz w:val="22"/>
          <w:szCs w:val="22"/>
        </w:rPr>
        <w:t>Schwellensohlen</w:t>
      </w:r>
      <w:r w:rsidR="00F71475">
        <w:rPr>
          <w:rFonts w:ascii="Arial" w:hAnsi="Arial"/>
          <w:color w:val="000000" w:themeColor="text1"/>
          <w:sz w:val="22"/>
          <w:szCs w:val="22"/>
        </w:rPr>
        <w:t xml:space="preserve"> </w:t>
      </w:r>
      <w:r w:rsidR="009B72E2" w:rsidRPr="009B72E2">
        <w:rPr>
          <w:rFonts w:ascii="Arial" w:hAnsi="Arial"/>
          <w:color w:val="000000" w:themeColor="text1"/>
          <w:sz w:val="22"/>
          <w:szCs w:val="22"/>
        </w:rPr>
        <w:t>eingebaut.</w:t>
      </w:r>
    </w:p>
    <w:p w:rsidR="00357626" w:rsidRDefault="00357626" w:rsidP="00357626">
      <w:pPr>
        <w:rPr>
          <w:rFonts w:ascii="Arial" w:hAnsi="Arial"/>
          <w:color w:val="000000" w:themeColor="text1"/>
          <w:sz w:val="22"/>
          <w:szCs w:val="22"/>
        </w:rPr>
      </w:pPr>
    </w:p>
    <w:p w:rsidR="00D73572" w:rsidRPr="00D73572" w:rsidRDefault="00D73572" w:rsidP="00656E04">
      <w:pPr>
        <w:rPr>
          <w:rFonts w:ascii="Arial" w:hAnsi="Arial"/>
          <w:b/>
          <w:color w:val="000000" w:themeColor="text1"/>
          <w:sz w:val="22"/>
          <w:szCs w:val="22"/>
        </w:rPr>
      </w:pPr>
      <w:r w:rsidRPr="00D73572">
        <w:rPr>
          <w:rFonts w:ascii="Arial" w:hAnsi="Arial"/>
          <w:b/>
          <w:color w:val="000000" w:themeColor="text1"/>
          <w:sz w:val="22"/>
          <w:szCs w:val="22"/>
        </w:rPr>
        <w:t xml:space="preserve">Umfassende Projektbetreuung </w:t>
      </w:r>
    </w:p>
    <w:p w:rsidR="0068024C" w:rsidRDefault="0068024C" w:rsidP="0068024C">
      <w:pPr>
        <w:rPr>
          <w:rFonts w:ascii="Arial" w:hAnsi="Arial"/>
          <w:color w:val="000000" w:themeColor="text1"/>
          <w:sz w:val="22"/>
          <w:szCs w:val="22"/>
        </w:rPr>
      </w:pPr>
      <w:r>
        <w:rPr>
          <w:rFonts w:ascii="Arial" w:hAnsi="Arial"/>
          <w:color w:val="000000" w:themeColor="text1"/>
          <w:sz w:val="22"/>
          <w:szCs w:val="22"/>
        </w:rPr>
        <w:t xml:space="preserve">Das Projekt wird in zwei Etappen umgesetzt. Die erste Bauphase deckt die Strecke </w:t>
      </w:r>
      <w:proofErr w:type="spellStart"/>
      <w:r>
        <w:rPr>
          <w:rFonts w:ascii="Arial" w:hAnsi="Arial"/>
          <w:color w:val="000000" w:themeColor="text1"/>
          <w:sz w:val="22"/>
          <w:szCs w:val="22"/>
        </w:rPr>
        <w:t>Yerköy</w:t>
      </w:r>
      <w:proofErr w:type="spellEnd"/>
      <w:r>
        <w:rPr>
          <w:rFonts w:ascii="Arial" w:hAnsi="Arial"/>
          <w:color w:val="000000" w:themeColor="text1"/>
          <w:sz w:val="22"/>
          <w:szCs w:val="22"/>
        </w:rPr>
        <w:t xml:space="preserve"> – Sivas mit 253 km ab, welche im Mai 2019 abgeschlossen wird. Die darauffolgende zweite Phase umfasst den Bau der Strecke </w:t>
      </w:r>
      <w:r w:rsidRPr="00501C17">
        <w:rPr>
          <w:rFonts w:ascii="Arial" w:hAnsi="Arial"/>
          <w:color w:val="000000" w:themeColor="text1"/>
          <w:sz w:val="22"/>
          <w:szCs w:val="22"/>
        </w:rPr>
        <w:t>Kaya</w:t>
      </w:r>
      <w:r w:rsidRPr="00501C17">
        <w:rPr>
          <w:rFonts w:ascii="Arial" w:hAnsi="Arial"/>
          <w:color w:val="000000" w:themeColor="text1"/>
          <w:sz w:val="22"/>
          <w:szCs w:val="22"/>
          <w:lang w:val="tr-TR"/>
        </w:rPr>
        <w:t>ş</w:t>
      </w:r>
      <w:r>
        <w:rPr>
          <w:rFonts w:ascii="Arial" w:hAnsi="Arial"/>
          <w:color w:val="000000" w:themeColor="text1"/>
          <w:sz w:val="22"/>
          <w:szCs w:val="22"/>
          <w:lang w:val="tr-TR"/>
        </w:rPr>
        <w:t>/Ankara</w:t>
      </w:r>
      <w:r w:rsidRPr="00501C17">
        <w:rPr>
          <w:rFonts w:ascii="Arial" w:hAnsi="Arial"/>
          <w:color w:val="000000" w:themeColor="text1"/>
          <w:sz w:val="22"/>
          <w:szCs w:val="22"/>
        </w:rPr>
        <w:t xml:space="preserve"> – </w:t>
      </w:r>
      <w:proofErr w:type="spellStart"/>
      <w:r w:rsidRPr="00501C17">
        <w:rPr>
          <w:rFonts w:ascii="Arial" w:hAnsi="Arial"/>
          <w:color w:val="000000" w:themeColor="text1"/>
          <w:sz w:val="22"/>
          <w:szCs w:val="22"/>
        </w:rPr>
        <w:t>Yerköy</w:t>
      </w:r>
      <w:proofErr w:type="spellEnd"/>
      <w:r>
        <w:rPr>
          <w:rFonts w:ascii="Arial" w:hAnsi="Arial"/>
          <w:color w:val="000000" w:themeColor="text1"/>
          <w:sz w:val="22"/>
          <w:szCs w:val="22"/>
        </w:rPr>
        <w:t xml:space="preserve"> mit 153 km. </w:t>
      </w:r>
    </w:p>
    <w:p w:rsidR="00212D1F" w:rsidRDefault="002D0D9B" w:rsidP="00656E04">
      <w:pPr>
        <w:rPr>
          <w:rFonts w:ascii="Arial" w:hAnsi="Arial" w:cs="Arial"/>
          <w:color w:val="000000" w:themeColor="text1"/>
          <w:sz w:val="22"/>
          <w:szCs w:val="22"/>
        </w:rPr>
      </w:pPr>
      <w:r>
        <w:rPr>
          <w:rFonts w:ascii="Arial" w:hAnsi="Arial" w:cs="Arial"/>
          <w:color w:val="000000" w:themeColor="text1"/>
          <w:sz w:val="22"/>
          <w:szCs w:val="22"/>
        </w:rPr>
        <w:t>Die Erarbeitung der passen</w:t>
      </w:r>
      <w:r w:rsidR="008F6491">
        <w:rPr>
          <w:rFonts w:ascii="Arial" w:hAnsi="Arial" w:cs="Arial"/>
          <w:color w:val="000000" w:themeColor="text1"/>
          <w:sz w:val="22"/>
          <w:szCs w:val="22"/>
        </w:rPr>
        <w:t>d</w:t>
      </w:r>
      <w:r>
        <w:rPr>
          <w:rFonts w:ascii="Arial" w:hAnsi="Arial" w:cs="Arial"/>
          <w:color w:val="000000" w:themeColor="text1"/>
          <w:sz w:val="22"/>
          <w:szCs w:val="22"/>
        </w:rPr>
        <w:t>en Lösung erfolgte nach detaillierte</w:t>
      </w:r>
      <w:r w:rsidR="006402B5">
        <w:rPr>
          <w:rFonts w:ascii="Arial" w:hAnsi="Arial" w:cs="Arial"/>
          <w:color w:val="000000" w:themeColor="text1"/>
          <w:sz w:val="22"/>
          <w:szCs w:val="22"/>
        </w:rPr>
        <w:t>r</w:t>
      </w:r>
      <w:r>
        <w:rPr>
          <w:rFonts w:ascii="Arial" w:hAnsi="Arial" w:cs="Arial"/>
          <w:color w:val="000000" w:themeColor="text1"/>
          <w:sz w:val="22"/>
          <w:szCs w:val="22"/>
        </w:rPr>
        <w:t xml:space="preserve"> Planung auf Basis präziser Berechnungen</w:t>
      </w:r>
      <w:r w:rsidR="00212D1F">
        <w:rPr>
          <w:rFonts w:ascii="Arial" w:hAnsi="Arial" w:cs="Arial"/>
          <w:color w:val="000000" w:themeColor="text1"/>
          <w:sz w:val="22"/>
          <w:szCs w:val="22"/>
        </w:rPr>
        <w:t xml:space="preserve"> und</w:t>
      </w:r>
      <w:r w:rsidR="00183971">
        <w:rPr>
          <w:rFonts w:ascii="Arial" w:hAnsi="Arial" w:cs="Arial"/>
          <w:color w:val="000000" w:themeColor="text1"/>
          <w:sz w:val="22"/>
          <w:szCs w:val="22"/>
        </w:rPr>
        <w:t xml:space="preserve"> Beratung im Vorfeld</w:t>
      </w:r>
      <w:r w:rsidR="00212D1F">
        <w:rPr>
          <w:rFonts w:ascii="Arial" w:hAnsi="Arial" w:cs="Arial"/>
          <w:color w:val="000000" w:themeColor="text1"/>
          <w:sz w:val="22"/>
          <w:szCs w:val="22"/>
        </w:rPr>
        <w:t xml:space="preserve">. Darüber hinaus erstellten die Getzner-Experten </w:t>
      </w:r>
      <w:proofErr w:type="spellStart"/>
      <w:r w:rsidR="00212D1F">
        <w:rPr>
          <w:rFonts w:ascii="Arial" w:hAnsi="Arial" w:cs="Arial"/>
          <w:color w:val="000000" w:themeColor="text1"/>
          <w:sz w:val="22"/>
          <w:szCs w:val="22"/>
        </w:rPr>
        <w:t>Verlegepläne</w:t>
      </w:r>
      <w:proofErr w:type="spellEnd"/>
      <w:r w:rsidR="00212D1F">
        <w:rPr>
          <w:rFonts w:ascii="Arial" w:hAnsi="Arial" w:cs="Arial"/>
          <w:color w:val="000000" w:themeColor="text1"/>
          <w:sz w:val="22"/>
          <w:szCs w:val="22"/>
        </w:rPr>
        <w:t xml:space="preserve"> für den Einbau der </w:t>
      </w:r>
      <w:r w:rsidR="00F71475">
        <w:rPr>
          <w:rFonts w:ascii="Arial" w:hAnsi="Arial" w:cs="Arial"/>
          <w:color w:val="000000" w:themeColor="text1"/>
          <w:sz w:val="22"/>
          <w:szCs w:val="22"/>
        </w:rPr>
        <w:t>Produkte</w:t>
      </w:r>
      <w:r w:rsidR="00212D1F">
        <w:rPr>
          <w:rFonts w:ascii="Arial" w:hAnsi="Arial" w:cs="Arial"/>
          <w:color w:val="000000" w:themeColor="text1"/>
          <w:sz w:val="22"/>
          <w:szCs w:val="22"/>
        </w:rPr>
        <w:t xml:space="preserve"> </w:t>
      </w:r>
      <w:r w:rsidR="00183971">
        <w:rPr>
          <w:rFonts w:ascii="Arial" w:hAnsi="Arial" w:cs="Arial"/>
          <w:color w:val="000000" w:themeColor="text1"/>
          <w:sz w:val="22"/>
          <w:szCs w:val="22"/>
        </w:rPr>
        <w:t xml:space="preserve">und </w:t>
      </w:r>
      <w:r w:rsidR="00212D1F">
        <w:rPr>
          <w:rFonts w:ascii="Arial" w:hAnsi="Arial" w:cs="Arial"/>
          <w:color w:val="000000" w:themeColor="text1"/>
          <w:sz w:val="22"/>
          <w:szCs w:val="22"/>
        </w:rPr>
        <w:t xml:space="preserve">führten die </w:t>
      </w:r>
      <w:r w:rsidR="00F73176">
        <w:rPr>
          <w:rFonts w:ascii="Arial" w:hAnsi="Arial" w:cs="Arial"/>
          <w:color w:val="000000" w:themeColor="text1"/>
          <w:sz w:val="22"/>
          <w:szCs w:val="22"/>
        </w:rPr>
        <w:t>Supervision</w:t>
      </w:r>
      <w:r w:rsidR="00183971">
        <w:rPr>
          <w:rFonts w:ascii="Arial" w:hAnsi="Arial" w:cs="Arial"/>
          <w:color w:val="000000" w:themeColor="text1"/>
          <w:sz w:val="22"/>
          <w:szCs w:val="22"/>
        </w:rPr>
        <w:t xml:space="preserve"> vor Ort</w:t>
      </w:r>
      <w:r>
        <w:rPr>
          <w:rFonts w:ascii="Arial" w:hAnsi="Arial" w:cs="Arial"/>
          <w:color w:val="000000" w:themeColor="text1"/>
          <w:sz w:val="22"/>
          <w:szCs w:val="22"/>
        </w:rPr>
        <w:t xml:space="preserve"> </w:t>
      </w:r>
      <w:r w:rsidR="00212D1F">
        <w:rPr>
          <w:rFonts w:ascii="Arial" w:hAnsi="Arial" w:cs="Arial"/>
          <w:color w:val="000000" w:themeColor="text1"/>
          <w:sz w:val="22"/>
          <w:szCs w:val="22"/>
        </w:rPr>
        <w:t>durch</w:t>
      </w:r>
      <w:r>
        <w:rPr>
          <w:rFonts w:ascii="Arial" w:hAnsi="Arial" w:cs="Arial"/>
          <w:color w:val="000000" w:themeColor="text1"/>
          <w:sz w:val="22"/>
          <w:szCs w:val="22"/>
        </w:rPr>
        <w:t xml:space="preserve">. </w:t>
      </w:r>
      <w:r w:rsidR="00212D1F">
        <w:rPr>
          <w:rFonts w:ascii="Arial" w:hAnsi="Arial" w:cs="Arial"/>
          <w:color w:val="000000" w:themeColor="text1"/>
          <w:sz w:val="22"/>
          <w:szCs w:val="22"/>
        </w:rPr>
        <w:t xml:space="preserve">Ein weiteres Detail: </w:t>
      </w:r>
      <w:r w:rsidR="009301AC">
        <w:rPr>
          <w:rFonts w:ascii="Arial" w:hAnsi="Arial" w:cs="Arial"/>
          <w:color w:val="000000" w:themeColor="text1"/>
          <w:sz w:val="22"/>
          <w:szCs w:val="22"/>
        </w:rPr>
        <w:t>Die</w:t>
      </w:r>
      <w:r>
        <w:rPr>
          <w:rFonts w:ascii="Arial" w:hAnsi="Arial" w:cs="Arial"/>
          <w:color w:val="000000" w:themeColor="text1"/>
          <w:sz w:val="22"/>
          <w:szCs w:val="22"/>
        </w:rPr>
        <w:t xml:space="preserve"> Getzner Materialien </w:t>
      </w:r>
      <w:r w:rsidR="009301AC">
        <w:rPr>
          <w:rFonts w:ascii="Arial" w:hAnsi="Arial" w:cs="Arial"/>
          <w:color w:val="000000" w:themeColor="text1"/>
          <w:sz w:val="22"/>
          <w:szCs w:val="22"/>
        </w:rPr>
        <w:t>für dieses Projekt wurde</w:t>
      </w:r>
      <w:r w:rsidR="00F71475">
        <w:rPr>
          <w:rFonts w:ascii="Arial" w:hAnsi="Arial" w:cs="Arial"/>
          <w:color w:val="000000" w:themeColor="text1"/>
          <w:sz w:val="22"/>
          <w:szCs w:val="22"/>
        </w:rPr>
        <w:t>n</w:t>
      </w:r>
      <w:r w:rsidR="00212D1F">
        <w:rPr>
          <w:rFonts w:ascii="Arial" w:hAnsi="Arial" w:cs="Arial"/>
          <w:color w:val="000000" w:themeColor="text1"/>
          <w:sz w:val="22"/>
          <w:szCs w:val="22"/>
        </w:rPr>
        <w:t xml:space="preserve"> </w:t>
      </w:r>
      <w:r w:rsidR="004E45FC" w:rsidRPr="004E45FC">
        <w:rPr>
          <w:rFonts w:ascii="Arial" w:hAnsi="Arial" w:cs="Arial"/>
          <w:color w:val="000000" w:themeColor="text1"/>
          <w:sz w:val="22"/>
          <w:szCs w:val="22"/>
        </w:rPr>
        <w:t xml:space="preserve">der Umwelt zuliebe </w:t>
      </w:r>
      <w:r w:rsidR="000A35E5">
        <w:rPr>
          <w:rFonts w:ascii="Arial" w:hAnsi="Arial" w:cs="Arial"/>
          <w:color w:val="000000" w:themeColor="text1"/>
          <w:sz w:val="22"/>
          <w:szCs w:val="22"/>
        </w:rPr>
        <w:t>mit</w:t>
      </w:r>
      <w:r w:rsidR="009301AC">
        <w:rPr>
          <w:rFonts w:ascii="Arial" w:hAnsi="Arial" w:cs="Arial"/>
          <w:color w:val="000000" w:themeColor="text1"/>
          <w:sz w:val="22"/>
          <w:szCs w:val="22"/>
        </w:rPr>
        <w:t xml:space="preserve"> </w:t>
      </w:r>
      <w:r w:rsidR="00F73176">
        <w:rPr>
          <w:rFonts w:ascii="Arial" w:hAnsi="Arial" w:cs="Arial"/>
          <w:color w:val="000000" w:themeColor="text1"/>
          <w:sz w:val="22"/>
          <w:szCs w:val="22"/>
        </w:rPr>
        <w:t>kombinierte</w:t>
      </w:r>
      <w:r w:rsidR="00423A47">
        <w:rPr>
          <w:rFonts w:ascii="Arial" w:hAnsi="Arial" w:cs="Arial"/>
          <w:color w:val="000000" w:themeColor="text1"/>
          <w:sz w:val="22"/>
          <w:szCs w:val="22"/>
        </w:rPr>
        <w:t>m</w:t>
      </w:r>
      <w:r w:rsidR="00F73176">
        <w:rPr>
          <w:rFonts w:ascii="Arial" w:hAnsi="Arial" w:cs="Arial"/>
          <w:color w:val="000000" w:themeColor="text1"/>
          <w:sz w:val="22"/>
          <w:szCs w:val="22"/>
        </w:rPr>
        <w:t xml:space="preserve"> Verkehr </w:t>
      </w:r>
      <w:r w:rsidR="000A35E5">
        <w:rPr>
          <w:rFonts w:ascii="Arial" w:hAnsi="Arial" w:cs="Arial"/>
          <w:color w:val="000000" w:themeColor="text1"/>
          <w:sz w:val="22"/>
          <w:szCs w:val="22"/>
        </w:rPr>
        <w:t>(</w:t>
      </w:r>
      <w:r w:rsidR="00F71475">
        <w:rPr>
          <w:rFonts w:ascii="Arial" w:hAnsi="Arial" w:cs="Arial"/>
          <w:color w:val="000000" w:themeColor="text1"/>
          <w:sz w:val="22"/>
          <w:szCs w:val="22"/>
        </w:rPr>
        <w:t>Verladung der</w:t>
      </w:r>
      <w:r w:rsidR="009301AC">
        <w:rPr>
          <w:rFonts w:ascii="Arial" w:hAnsi="Arial" w:cs="Arial"/>
          <w:color w:val="000000" w:themeColor="text1"/>
          <w:sz w:val="22"/>
          <w:szCs w:val="22"/>
        </w:rPr>
        <w:t xml:space="preserve"> LKWs </w:t>
      </w:r>
      <w:r w:rsidR="00F71475">
        <w:rPr>
          <w:rFonts w:ascii="Arial" w:hAnsi="Arial" w:cs="Arial"/>
          <w:color w:val="000000" w:themeColor="text1"/>
          <w:sz w:val="22"/>
          <w:szCs w:val="22"/>
        </w:rPr>
        <w:t>auf die Bahn</w:t>
      </w:r>
      <w:r w:rsidR="000A35E5">
        <w:rPr>
          <w:rFonts w:ascii="Arial" w:hAnsi="Arial" w:cs="Arial"/>
          <w:color w:val="000000" w:themeColor="text1"/>
          <w:sz w:val="22"/>
          <w:szCs w:val="22"/>
        </w:rPr>
        <w:t>)</w:t>
      </w:r>
      <w:r w:rsidR="00F71475">
        <w:rPr>
          <w:rFonts w:ascii="Arial" w:hAnsi="Arial" w:cs="Arial"/>
          <w:color w:val="000000" w:themeColor="text1"/>
          <w:sz w:val="22"/>
          <w:szCs w:val="22"/>
        </w:rPr>
        <w:t xml:space="preserve"> </w:t>
      </w:r>
      <w:r>
        <w:rPr>
          <w:rFonts w:ascii="Arial" w:hAnsi="Arial" w:cs="Arial"/>
          <w:color w:val="000000" w:themeColor="text1"/>
          <w:sz w:val="22"/>
          <w:szCs w:val="22"/>
        </w:rPr>
        <w:t xml:space="preserve">von Österreich in die Türkei transportiert. </w:t>
      </w:r>
    </w:p>
    <w:p w:rsidR="00212D1F" w:rsidRDefault="00212D1F" w:rsidP="00656E04">
      <w:pPr>
        <w:rPr>
          <w:rFonts w:ascii="Arial" w:hAnsi="Arial" w:cs="Arial"/>
          <w:color w:val="000000" w:themeColor="text1"/>
          <w:sz w:val="22"/>
          <w:szCs w:val="22"/>
        </w:rPr>
      </w:pPr>
    </w:p>
    <w:p w:rsidR="00DB0552" w:rsidRPr="00DB0552" w:rsidRDefault="004E45FC" w:rsidP="00656E04">
      <w:pPr>
        <w:rPr>
          <w:rFonts w:ascii="Arial" w:hAnsi="Arial" w:cs="Arial"/>
          <w:color w:val="000000" w:themeColor="text1"/>
          <w:sz w:val="22"/>
          <w:szCs w:val="22"/>
        </w:rPr>
      </w:pPr>
      <w:r w:rsidRPr="004E45FC">
        <w:rPr>
          <w:rFonts w:ascii="Arial" w:hAnsi="Arial" w:cs="Arial"/>
          <w:color w:val="000000" w:themeColor="text1"/>
          <w:sz w:val="22"/>
          <w:szCs w:val="22"/>
        </w:rPr>
        <w:t>Zahlreiche umgesetzte Projekte</w:t>
      </w:r>
      <w:r w:rsidRPr="004E45FC" w:rsidDel="004E45FC">
        <w:rPr>
          <w:rFonts w:ascii="Arial" w:hAnsi="Arial" w:cs="Arial"/>
          <w:color w:val="000000" w:themeColor="text1"/>
          <w:sz w:val="22"/>
          <w:szCs w:val="22"/>
        </w:rPr>
        <w:t xml:space="preserve"> </w:t>
      </w:r>
      <w:r w:rsidR="00E6379A">
        <w:rPr>
          <w:rFonts w:ascii="Arial" w:hAnsi="Arial" w:cs="Arial"/>
          <w:color w:val="000000" w:themeColor="text1"/>
          <w:sz w:val="22"/>
          <w:szCs w:val="22"/>
        </w:rPr>
        <w:t>bestätigen die erfolgreiche Zusammenarbeit mit der Türkei als Projektpartner</w:t>
      </w:r>
      <w:r w:rsidR="00960E4B">
        <w:rPr>
          <w:rFonts w:ascii="Arial" w:hAnsi="Arial" w:cs="Arial"/>
          <w:color w:val="000000" w:themeColor="text1"/>
          <w:sz w:val="22"/>
          <w:szCs w:val="22"/>
        </w:rPr>
        <w:t>:</w:t>
      </w:r>
      <w:r w:rsidR="00D73572">
        <w:rPr>
          <w:rFonts w:ascii="Arial" w:hAnsi="Arial" w:cs="Arial"/>
          <w:color w:val="000000" w:themeColor="text1"/>
          <w:sz w:val="22"/>
          <w:szCs w:val="22"/>
        </w:rPr>
        <w:t xml:space="preserve"> </w:t>
      </w:r>
      <w:r w:rsidR="00E6379A">
        <w:rPr>
          <w:rFonts w:ascii="Arial" w:hAnsi="Arial"/>
          <w:sz w:val="22"/>
        </w:rPr>
        <w:t>Metro Istanbul (2016</w:t>
      </w:r>
      <w:r w:rsidR="000E2940">
        <w:rPr>
          <w:rFonts w:ascii="Arial" w:hAnsi="Arial"/>
          <w:sz w:val="22"/>
        </w:rPr>
        <w:t xml:space="preserve"> - 2018</w:t>
      </w:r>
      <w:r w:rsidR="00E6379A">
        <w:rPr>
          <w:rFonts w:ascii="Arial" w:hAnsi="Arial"/>
          <w:sz w:val="22"/>
        </w:rPr>
        <w:t xml:space="preserve">), </w:t>
      </w:r>
      <w:proofErr w:type="spellStart"/>
      <w:r w:rsidR="00E6379A">
        <w:rPr>
          <w:rFonts w:ascii="Arial" w:hAnsi="Arial"/>
          <w:sz w:val="22"/>
        </w:rPr>
        <w:t>BursaRay</w:t>
      </w:r>
      <w:proofErr w:type="spellEnd"/>
      <w:r w:rsidR="00E6379A">
        <w:rPr>
          <w:rFonts w:ascii="Arial" w:hAnsi="Arial"/>
          <w:sz w:val="22"/>
        </w:rPr>
        <w:t xml:space="preserve"> Metro (2016), </w:t>
      </w:r>
      <w:proofErr w:type="spellStart"/>
      <w:r w:rsidR="00E6379A">
        <w:rPr>
          <w:rFonts w:ascii="Arial" w:hAnsi="Arial"/>
          <w:sz w:val="22"/>
        </w:rPr>
        <w:t>Kocaeli</w:t>
      </w:r>
      <w:proofErr w:type="spellEnd"/>
      <w:r w:rsidR="00E6379A">
        <w:rPr>
          <w:rFonts w:ascii="Arial" w:hAnsi="Arial"/>
          <w:sz w:val="22"/>
        </w:rPr>
        <w:t xml:space="preserve"> </w:t>
      </w:r>
      <w:proofErr w:type="spellStart"/>
      <w:r w:rsidR="00E6379A">
        <w:rPr>
          <w:rFonts w:ascii="Arial" w:hAnsi="Arial"/>
          <w:sz w:val="22"/>
        </w:rPr>
        <w:t>Tramway</w:t>
      </w:r>
      <w:proofErr w:type="spellEnd"/>
      <w:r w:rsidR="00E6379A">
        <w:rPr>
          <w:rFonts w:ascii="Arial" w:hAnsi="Arial"/>
          <w:sz w:val="22"/>
        </w:rPr>
        <w:t xml:space="preserve"> (2016), Antalya </w:t>
      </w:r>
      <w:proofErr w:type="spellStart"/>
      <w:r w:rsidR="00E6379A">
        <w:rPr>
          <w:rFonts w:ascii="Arial" w:hAnsi="Arial"/>
          <w:sz w:val="22"/>
        </w:rPr>
        <w:t>Tramway</w:t>
      </w:r>
      <w:proofErr w:type="spellEnd"/>
      <w:r w:rsidR="00E6379A">
        <w:rPr>
          <w:rFonts w:ascii="Arial" w:hAnsi="Arial"/>
          <w:sz w:val="22"/>
        </w:rPr>
        <w:t xml:space="preserve"> (2016), Samsun Light </w:t>
      </w:r>
      <w:proofErr w:type="spellStart"/>
      <w:r w:rsidR="00E6379A">
        <w:rPr>
          <w:rFonts w:ascii="Arial" w:hAnsi="Arial"/>
          <w:sz w:val="22"/>
        </w:rPr>
        <w:t>Railway</w:t>
      </w:r>
      <w:proofErr w:type="spellEnd"/>
      <w:r w:rsidR="00E6379A">
        <w:rPr>
          <w:rFonts w:ascii="Arial" w:hAnsi="Arial"/>
          <w:sz w:val="22"/>
        </w:rPr>
        <w:t xml:space="preserve"> (2016), </w:t>
      </w:r>
      <w:proofErr w:type="spellStart"/>
      <w:r w:rsidR="00E6379A">
        <w:rPr>
          <w:rFonts w:ascii="Arial" w:hAnsi="Arial"/>
          <w:sz w:val="22"/>
        </w:rPr>
        <w:t>Çatalca</w:t>
      </w:r>
      <w:proofErr w:type="spellEnd"/>
      <w:r w:rsidR="00E6379A">
        <w:rPr>
          <w:rFonts w:ascii="Arial" w:hAnsi="Arial"/>
          <w:sz w:val="22"/>
        </w:rPr>
        <w:t xml:space="preserve"> Tunnel (2014), </w:t>
      </w:r>
      <w:proofErr w:type="spellStart"/>
      <w:r w:rsidR="00E6379A" w:rsidRPr="0005393E">
        <w:rPr>
          <w:rFonts w:ascii="Arial" w:hAnsi="Arial"/>
          <w:sz w:val="22"/>
        </w:rPr>
        <w:t>Marmaray</w:t>
      </w:r>
      <w:proofErr w:type="spellEnd"/>
      <w:r w:rsidR="00E6379A" w:rsidRPr="0005393E">
        <w:rPr>
          <w:rFonts w:ascii="Arial" w:hAnsi="Arial"/>
          <w:sz w:val="22"/>
        </w:rPr>
        <w:t xml:space="preserve"> BC1 (2012). </w:t>
      </w:r>
      <w:r w:rsidR="00031B5F" w:rsidRPr="0005393E">
        <w:rPr>
          <w:rFonts w:ascii="Arial" w:hAnsi="Arial"/>
          <w:sz w:val="22"/>
        </w:rPr>
        <w:t>Die Türkei investiert weiterhin in den Ausbau ihres Bahnnetzes</w:t>
      </w:r>
      <w:r w:rsidR="000E2940" w:rsidRPr="0005393E">
        <w:rPr>
          <w:rFonts w:ascii="Arial" w:hAnsi="Arial"/>
          <w:sz w:val="22"/>
        </w:rPr>
        <w:t>, wie</w:t>
      </w:r>
      <w:r w:rsidR="000E2940">
        <w:rPr>
          <w:rFonts w:ascii="Arial" w:hAnsi="Arial"/>
          <w:sz w:val="22"/>
        </w:rPr>
        <w:t xml:space="preserve"> zum Beispiel im Nahverkehr</w:t>
      </w:r>
      <w:r w:rsidR="00194B63">
        <w:rPr>
          <w:rFonts w:ascii="Arial" w:hAnsi="Arial"/>
          <w:sz w:val="22"/>
        </w:rPr>
        <w:t>sbereich (</w:t>
      </w:r>
      <w:r w:rsidR="000E2940">
        <w:rPr>
          <w:rFonts w:ascii="Arial" w:hAnsi="Arial"/>
          <w:sz w:val="22"/>
        </w:rPr>
        <w:t>Metro Istanbul</w:t>
      </w:r>
      <w:r w:rsidR="00194B63">
        <w:rPr>
          <w:rFonts w:ascii="Arial" w:hAnsi="Arial"/>
          <w:sz w:val="22"/>
        </w:rPr>
        <w:t>) und im Fernverkehr (</w:t>
      </w:r>
      <w:r w:rsidR="000E2940">
        <w:rPr>
          <w:rFonts w:ascii="Arial" w:hAnsi="Arial"/>
          <w:sz w:val="22"/>
        </w:rPr>
        <w:t>Hochgeschwindigkeitsstrecke von Ankara nach Izmir</w:t>
      </w:r>
      <w:r w:rsidR="00194B63">
        <w:rPr>
          <w:rFonts w:ascii="Arial" w:hAnsi="Arial"/>
          <w:sz w:val="22"/>
        </w:rPr>
        <w:t>)</w:t>
      </w:r>
      <w:r w:rsidR="00031B5F">
        <w:rPr>
          <w:rFonts w:ascii="Arial" w:hAnsi="Arial"/>
          <w:sz w:val="22"/>
        </w:rPr>
        <w:t>.</w:t>
      </w:r>
    </w:p>
    <w:p w:rsidR="001C2D2C" w:rsidRPr="001C2D2C" w:rsidRDefault="001C2D2C" w:rsidP="00F26EF1">
      <w:pPr>
        <w:rPr>
          <w:rFonts w:ascii="Arial" w:hAnsi="Arial"/>
          <w:color w:val="000000" w:themeColor="text1"/>
          <w:sz w:val="22"/>
          <w:szCs w:val="22"/>
        </w:rPr>
      </w:pPr>
    </w:p>
    <w:p w:rsidR="00031B5F" w:rsidRDefault="00031B5F">
      <w:pPr>
        <w:rPr>
          <w:rFonts w:ascii="Arial" w:hAnsi="Arial"/>
          <w:b/>
          <w:color w:val="FF0000"/>
          <w:sz w:val="22"/>
          <w:szCs w:val="22"/>
        </w:rPr>
      </w:pPr>
      <w:r>
        <w:rPr>
          <w:rFonts w:ascii="Arial" w:hAnsi="Arial"/>
          <w:b/>
          <w:color w:val="FF0000"/>
          <w:sz w:val="22"/>
          <w:szCs w:val="22"/>
        </w:rPr>
        <w:br w:type="page"/>
      </w:r>
    </w:p>
    <w:p w:rsidR="008A1842" w:rsidRPr="000961BE" w:rsidRDefault="00D11160" w:rsidP="008A1842">
      <w:pPr>
        <w:rPr>
          <w:rFonts w:ascii="Arial" w:hAnsi="Arial"/>
          <w:b/>
          <w:sz w:val="22"/>
          <w:szCs w:val="22"/>
        </w:rPr>
      </w:pPr>
      <w:r>
        <w:rPr>
          <w:rFonts w:ascii="Arial" w:hAnsi="Arial"/>
          <w:b/>
          <w:bCs/>
          <w:color w:val="000000" w:themeColor="text1"/>
          <w:sz w:val="22"/>
          <w:szCs w:val="22"/>
        </w:rPr>
        <w:lastRenderedPageBreak/>
        <w:t>Hochgeschwindigkeitsstrecke Ankara – Sivas</w:t>
      </w:r>
      <w:r w:rsidR="008A1842" w:rsidRPr="000961BE">
        <w:rPr>
          <w:rFonts w:ascii="Arial" w:hAnsi="Arial"/>
          <w:b/>
          <w:sz w:val="22"/>
          <w:szCs w:val="22"/>
        </w:rPr>
        <w:t xml:space="preserve"> </w:t>
      </w:r>
    </w:p>
    <w:p w:rsidR="008A1842" w:rsidRPr="00ED0E3B" w:rsidRDefault="008A1842" w:rsidP="008A1842">
      <w:pPr>
        <w:rPr>
          <w:rFonts w:ascii="Arial" w:hAnsi="Arial"/>
          <w:sz w:val="22"/>
          <w:szCs w:val="22"/>
        </w:rPr>
      </w:pPr>
      <w:r w:rsidRPr="00ED0E3B">
        <w:rPr>
          <w:rFonts w:ascii="Arial" w:hAnsi="Arial"/>
          <w:sz w:val="22"/>
          <w:szCs w:val="22"/>
        </w:rPr>
        <w:t>Auftraggeber</w:t>
      </w:r>
      <w:r w:rsidR="00984B1A">
        <w:rPr>
          <w:rFonts w:ascii="Arial" w:hAnsi="Arial"/>
          <w:sz w:val="22"/>
          <w:szCs w:val="22"/>
        </w:rPr>
        <w:t>/Baufirma</w:t>
      </w:r>
      <w:r w:rsidRPr="00ED0E3B">
        <w:rPr>
          <w:rFonts w:ascii="Arial" w:hAnsi="Arial"/>
          <w:sz w:val="22"/>
          <w:szCs w:val="22"/>
        </w:rPr>
        <w:t xml:space="preserve">: </w:t>
      </w:r>
      <w:r w:rsidR="00D73572">
        <w:rPr>
          <w:rFonts w:ascii="Arial" w:hAnsi="Arial"/>
          <w:sz w:val="22"/>
          <w:szCs w:val="22"/>
        </w:rPr>
        <w:tab/>
      </w:r>
      <w:r w:rsidR="00183971">
        <w:rPr>
          <w:rFonts w:ascii="Arial" w:hAnsi="Arial"/>
          <w:sz w:val="22"/>
          <w:szCs w:val="22"/>
        </w:rPr>
        <w:t xml:space="preserve">1. Bauphase </w:t>
      </w:r>
      <w:proofErr w:type="spellStart"/>
      <w:r w:rsidR="000E2940" w:rsidRPr="000E2940">
        <w:rPr>
          <w:rFonts w:ascii="Arial" w:hAnsi="Arial"/>
          <w:sz w:val="22"/>
          <w:szCs w:val="22"/>
        </w:rPr>
        <w:t>Yapı</w:t>
      </w:r>
      <w:proofErr w:type="spellEnd"/>
      <w:r w:rsidR="000E2940" w:rsidRPr="000E2940">
        <w:rPr>
          <w:rFonts w:ascii="Arial" w:hAnsi="Arial"/>
          <w:sz w:val="22"/>
          <w:szCs w:val="22"/>
        </w:rPr>
        <w:t xml:space="preserve"> </w:t>
      </w:r>
      <w:proofErr w:type="spellStart"/>
      <w:r w:rsidR="000E2940" w:rsidRPr="000E2940">
        <w:rPr>
          <w:rFonts w:ascii="Arial" w:hAnsi="Arial"/>
          <w:sz w:val="22"/>
          <w:szCs w:val="22"/>
        </w:rPr>
        <w:t>Merkezi</w:t>
      </w:r>
      <w:proofErr w:type="spellEnd"/>
      <w:r w:rsidR="000E2940" w:rsidRPr="000E2940">
        <w:rPr>
          <w:rFonts w:ascii="Arial" w:hAnsi="Arial"/>
          <w:sz w:val="22"/>
          <w:szCs w:val="22"/>
        </w:rPr>
        <w:t xml:space="preserve"> </w:t>
      </w:r>
      <w:proofErr w:type="spellStart"/>
      <w:r w:rsidR="000E2940" w:rsidRPr="000E2940">
        <w:rPr>
          <w:rFonts w:ascii="Arial" w:hAnsi="Arial"/>
          <w:sz w:val="22"/>
          <w:szCs w:val="22"/>
        </w:rPr>
        <w:t>İnşaat</w:t>
      </w:r>
      <w:proofErr w:type="spellEnd"/>
      <w:r w:rsidR="000E2940" w:rsidRPr="000E2940">
        <w:rPr>
          <w:rFonts w:ascii="Arial" w:hAnsi="Arial"/>
          <w:sz w:val="22"/>
          <w:szCs w:val="22"/>
        </w:rPr>
        <w:t xml:space="preserve"> </w:t>
      </w:r>
      <w:proofErr w:type="spellStart"/>
      <w:r w:rsidR="000E2940" w:rsidRPr="000E2940">
        <w:rPr>
          <w:rFonts w:ascii="Arial" w:hAnsi="Arial"/>
          <w:sz w:val="22"/>
          <w:szCs w:val="22"/>
        </w:rPr>
        <w:t>ve</w:t>
      </w:r>
      <w:proofErr w:type="spellEnd"/>
      <w:r w:rsidR="000E2940" w:rsidRPr="000E2940">
        <w:rPr>
          <w:rFonts w:ascii="Arial" w:hAnsi="Arial"/>
          <w:sz w:val="22"/>
          <w:szCs w:val="22"/>
        </w:rPr>
        <w:t xml:space="preserve"> </w:t>
      </w:r>
      <w:proofErr w:type="spellStart"/>
      <w:r w:rsidR="000E2940" w:rsidRPr="000E2940">
        <w:rPr>
          <w:rFonts w:ascii="Arial" w:hAnsi="Arial"/>
          <w:sz w:val="22"/>
          <w:szCs w:val="22"/>
        </w:rPr>
        <w:t>Sanayi</w:t>
      </w:r>
      <w:proofErr w:type="spellEnd"/>
      <w:r w:rsidR="000E2940" w:rsidRPr="000E2940">
        <w:rPr>
          <w:rFonts w:ascii="Arial" w:hAnsi="Arial"/>
          <w:sz w:val="22"/>
          <w:szCs w:val="22"/>
        </w:rPr>
        <w:t xml:space="preserve"> A.Ş.</w:t>
      </w:r>
      <w:r w:rsidRPr="00ED0E3B">
        <w:rPr>
          <w:rFonts w:ascii="Arial" w:hAnsi="Arial"/>
          <w:sz w:val="22"/>
          <w:szCs w:val="22"/>
        </w:rPr>
        <w:t xml:space="preserve"> </w:t>
      </w:r>
    </w:p>
    <w:p w:rsidR="008A1842" w:rsidRDefault="008A1842" w:rsidP="008A1842">
      <w:pPr>
        <w:rPr>
          <w:rFonts w:ascii="Arial" w:hAnsi="Arial"/>
          <w:sz w:val="22"/>
          <w:szCs w:val="22"/>
        </w:rPr>
      </w:pPr>
      <w:r w:rsidRPr="00ED0E3B">
        <w:rPr>
          <w:rFonts w:ascii="Arial" w:hAnsi="Arial"/>
          <w:sz w:val="22"/>
          <w:szCs w:val="22"/>
        </w:rPr>
        <w:t xml:space="preserve">Betreiber: </w:t>
      </w:r>
      <w:r>
        <w:rPr>
          <w:rFonts w:ascii="Arial" w:hAnsi="Arial"/>
          <w:sz w:val="22"/>
          <w:szCs w:val="22"/>
        </w:rPr>
        <w:tab/>
      </w:r>
      <w:r>
        <w:rPr>
          <w:rFonts w:ascii="Arial" w:hAnsi="Arial"/>
          <w:sz w:val="22"/>
          <w:szCs w:val="22"/>
        </w:rPr>
        <w:tab/>
      </w:r>
      <w:r>
        <w:rPr>
          <w:rFonts w:ascii="Arial" w:hAnsi="Arial"/>
          <w:sz w:val="22"/>
          <w:szCs w:val="22"/>
        </w:rPr>
        <w:tab/>
      </w:r>
      <w:r w:rsidR="008F1812" w:rsidRPr="00D11160">
        <w:rPr>
          <w:rFonts w:ascii="Arial" w:hAnsi="Arial"/>
          <w:sz w:val="22"/>
          <w:szCs w:val="22"/>
        </w:rPr>
        <w:t xml:space="preserve">TCDD, </w:t>
      </w:r>
      <w:proofErr w:type="spellStart"/>
      <w:r w:rsidR="008F1812" w:rsidRPr="00D11160">
        <w:rPr>
          <w:rFonts w:ascii="Arial" w:hAnsi="Arial"/>
          <w:sz w:val="22"/>
          <w:szCs w:val="22"/>
        </w:rPr>
        <w:t>Türkiye</w:t>
      </w:r>
      <w:proofErr w:type="spellEnd"/>
      <w:r w:rsidR="008F1812" w:rsidRPr="00D11160">
        <w:rPr>
          <w:rFonts w:ascii="Arial" w:hAnsi="Arial"/>
          <w:sz w:val="22"/>
          <w:szCs w:val="22"/>
        </w:rPr>
        <w:t xml:space="preserve"> </w:t>
      </w:r>
      <w:proofErr w:type="spellStart"/>
      <w:r w:rsidR="008F1812" w:rsidRPr="00D11160">
        <w:rPr>
          <w:rFonts w:ascii="Arial" w:hAnsi="Arial"/>
          <w:sz w:val="22"/>
          <w:szCs w:val="22"/>
        </w:rPr>
        <w:t>Cumhuriyeti</w:t>
      </w:r>
      <w:proofErr w:type="spellEnd"/>
      <w:r w:rsidR="008F1812" w:rsidRPr="00D11160">
        <w:rPr>
          <w:rFonts w:ascii="Arial" w:hAnsi="Arial"/>
          <w:sz w:val="22"/>
          <w:szCs w:val="22"/>
        </w:rPr>
        <w:t xml:space="preserve"> Devlet </w:t>
      </w:r>
      <w:proofErr w:type="spellStart"/>
      <w:r w:rsidR="008F1812" w:rsidRPr="00D11160">
        <w:rPr>
          <w:rFonts w:ascii="Arial" w:hAnsi="Arial"/>
          <w:sz w:val="22"/>
          <w:szCs w:val="22"/>
        </w:rPr>
        <w:t>Demiryolları</w:t>
      </w:r>
      <w:proofErr w:type="spellEnd"/>
    </w:p>
    <w:p w:rsidR="00183971" w:rsidRPr="00ED0E3B" w:rsidRDefault="00183971" w:rsidP="008A1842">
      <w:pPr>
        <w:rPr>
          <w:rFonts w:ascii="Arial" w:hAnsi="Arial"/>
          <w:sz w:val="22"/>
          <w:szCs w:val="22"/>
        </w:rPr>
      </w:pPr>
      <w:r>
        <w:rPr>
          <w:rFonts w:ascii="Arial" w:hAnsi="Arial"/>
          <w:sz w:val="22"/>
          <w:szCs w:val="22"/>
        </w:rPr>
        <w:t>Einbau Getzner:</w:t>
      </w:r>
      <w:r>
        <w:rPr>
          <w:rFonts w:ascii="Arial" w:hAnsi="Arial"/>
          <w:sz w:val="22"/>
          <w:szCs w:val="22"/>
        </w:rPr>
        <w:tab/>
      </w:r>
      <w:r>
        <w:rPr>
          <w:rFonts w:ascii="Arial" w:hAnsi="Arial"/>
          <w:sz w:val="22"/>
          <w:szCs w:val="22"/>
        </w:rPr>
        <w:tab/>
        <w:t>2018</w:t>
      </w:r>
    </w:p>
    <w:p w:rsidR="008A1842" w:rsidRPr="00ED0E3B" w:rsidRDefault="008A1842" w:rsidP="008A1842">
      <w:pPr>
        <w:rPr>
          <w:rFonts w:ascii="Arial" w:hAnsi="Arial"/>
          <w:sz w:val="22"/>
          <w:szCs w:val="22"/>
        </w:rPr>
      </w:pPr>
      <w:r w:rsidRPr="00ED0E3B">
        <w:rPr>
          <w:rFonts w:ascii="Arial" w:hAnsi="Arial"/>
          <w:sz w:val="22"/>
          <w:szCs w:val="22"/>
        </w:rPr>
        <w:t xml:space="preserve">Geplante Eröffnung: </w:t>
      </w:r>
      <w:r>
        <w:rPr>
          <w:rFonts w:ascii="Arial" w:hAnsi="Arial"/>
          <w:sz w:val="22"/>
          <w:szCs w:val="22"/>
        </w:rPr>
        <w:tab/>
      </w:r>
      <w:r>
        <w:rPr>
          <w:rFonts w:ascii="Arial" w:hAnsi="Arial"/>
          <w:sz w:val="22"/>
          <w:szCs w:val="22"/>
        </w:rPr>
        <w:tab/>
      </w:r>
      <w:r w:rsidR="000E2940">
        <w:rPr>
          <w:rFonts w:ascii="Arial" w:hAnsi="Arial"/>
          <w:sz w:val="22"/>
          <w:szCs w:val="22"/>
        </w:rPr>
        <w:t>voraussichtlich 202</w:t>
      </w:r>
      <w:r w:rsidR="00194B63">
        <w:rPr>
          <w:rFonts w:ascii="Arial" w:hAnsi="Arial"/>
          <w:sz w:val="22"/>
          <w:szCs w:val="22"/>
        </w:rPr>
        <w:t>0</w:t>
      </w:r>
      <w:r w:rsidRPr="00ED0E3B">
        <w:rPr>
          <w:rFonts w:ascii="Arial" w:hAnsi="Arial"/>
          <w:sz w:val="22"/>
          <w:szCs w:val="22"/>
        </w:rPr>
        <w:t xml:space="preserve"> </w:t>
      </w:r>
    </w:p>
    <w:p w:rsidR="008A1842" w:rsidRDefault="008A1842" w:rsidP="008A1842">
      <w:pPr>
        <w:rPr>
          <w:rFonts w:ascii="Arial" w:hAnsi="Arial"/>
          <w:sz w:val="22"/>
          <w:szCs w:val="22"/>
        </w:rPr>
      </w:pPr>
      <w:r w:rsidRPr="00ED0E3B">
        <w:rPr>
          <w:rFonts w:ascii="Arial" w:hAnsi="Arial"/>
          <w:sz w:val="22"/>
          <w:szCs w:val="22"/>
        </w:rPr>
        <w:t xml:space="preserve">Streckenlänge: </w:t>
      </w:r>
      <w:r>
        <w:rPr>
          <w:rFonts w:ascii="Arial" w:hAnsi="Arial"/>
          <w:sz w:val="22"/>
          <w:szCs w:val="22"/>
        </w:rPr>
        <w:tab/>
      </w:r>
      <w:r>
        <w:rPr>
          <w:rFonts w:ascii="Arial" w:hAnsi="Arial"/>
          <w:sz w:val="22"/>
          <w:szCs w:val="22"/>
        </w:rPr>
        <w:tab/>
      </w:r>
      <w:r w:rsidR="00D11160" w:rsidRPr="00D11160">
        <w:rPr>
          <w:rFonts w:ascii="Arial" w:hAnsi="Arial"/>
          <w:sz w:val="22"/>
          <w:szCs w:val="22"/>
        </w:rPr>
        <w:t>406 km Ankara – Sivas</w:t>
      </w:r>
    </w:p>
    <w:p w:rsidR="008A1842" w:rsidRPr="00ED0E3B" w:rsidRDefault="008A1842" w:rsidP="008A1842">
      <w:pPr>
        <w:rPr>
          <w:rFonts w:ascii="Arial" w:hAnsi="Arial"/>
          <w:sz w:val="22"/>
          <w:szCs w:val="22"/>
        </w:rPr>
      </w:pPr>
      <w:r w:rsidRPr="00ED0E3B">
        <w:rPr>
          <w:rFonts w:ascii="Arial" w:hAnsi="Arial"/>
          <w:sz w:val="22"/>
          <w:szCs w:val="22"/>
        </w:rPr>
        <w:t xml:space="preserve">Elastische Komponenten: </w:t>
      </w:r>
      <w:r>
        <w:rPr>
          <w:rFonts w:ascii="Arial" w:hAnsi="Arial"/>
          <w:sz w:val="22"/>
          <w:szCs w:val="22"/>
        </w:rPr>
        <w:tab/>
      </w:r>
      <w:r w:rsidRPr="00ED0E3B">
        <w:rPr>
          <w:rFonts w:ascii="Arial" w:hAnsi="Arial"/>
          <w:sz w:val="22"/>
          <w:szCs w:val="22"/>
        </w:rPr>
        <w:t xml:space="preserve">Getzner Werkstoffe GmbH, </w:t>
      </w:r>
      <w:proofErr w:type="spellStart"/>
      <w:r w:rsidRPr="00ED0E3B">
        <w:rPr>
          <w:rFonts w:ascii="Arial" w:hAnsi="Arial"/>
          <w:sz w:val="22"/>
          <w:szCs w:val="22"/>
        </w:rPr>
        <w:t>Bürs</w:t>
      </w:r>
      <w:proofErr w:type="spellEnd"/>
      <w:r w:rsidRPr="00ED0E3B">
        <w:rPr>
          <w:rFonts w:ascii="Arial" w:hAnsi="Arial"/>
          <w:sz w:val="22"/>
          <w:szCs w:val="22"/>
        </w:rPr>
        <w:t xml:space="preserve"> </w:t>
      </w:r>
    </w:p>
    <w:p w:rsidR="008A1842" w:rsidRPr="00ED0E3B" w:rsidRDefault="008A1842" w:rsidP="00861C02">
      <w:pPr>
        <w:ind w:left="2832" w:hanging="2832"/>
        <w:rPr>
          <w:rFonts w:ascii="Arial" w:hAnsi="Arial"/>
          <w:sz w:val="22"/>
          <w:szCs w:val="22"/>
        </w:rPr>
      </w:pPr>
      <w:r w:rsidRPr="00ED0E3B">
        <w:rPr>
          <w:rFonts w:ascii="Arial" w:hAnsi="Arial"/>
          <w:sz w:val="22"/>
          <w:szCs w:val="22"/>
        </w:rPr>
        <w:t xml:space="preserve">Getzner-Produkte: </w:t>
      </w:r>
      <w:r w:rsidR="00861C02">
        <w:rPr>
          <w:rFonts w:ascii="Arial" w:hAnsi="Arial"/>
          <w:sz w:val="22"/>
          <w:szCs w:val="22"/>
        </w:rPr>
        <w:tab/>
      </w:r>
      <w:r w:rsidR="00183971">
        <w:rPr>
          <w:rFonts w:ascii="Arial" w:hAnsi="Arial"/>
          <w:sz w:val="22"/>
          <w:szCs w:val="22"/>
        </w:rPr>
        <w:t>ca. 65</w:t>
      </w:r>
      <w:r w:rsidR="00861C02">
        <w:rPr>
          <w:rFonts w:ascii="Arial" w:hAnsi="Arial"/>
          <w:sz w:val="22"/>
          <w:szCs w:val="22"/>
        </w:rPr>
        <w:t xml:space="preserve">.000 </w:t>
      </w:r>
      <w:r w:rsidR="006B41C0">
        <w:rPr>
          <w:rFonts w:ascii="Arial" w:hAnsi="Arial"/>
          <w:sz w:val="22"/>
          <w:szCs w:val="22"/>
        </w:rPr>
        <w:t xml:space="preserve">Stück </w:t>
      </w:r>
      <w:r w:rsidRPr="00ED0E3B">
        <w:rPr>
          <w:rFonts w:ascii="Arial" w:hAnsi="Arial"/>
          <w:sz w:val="22"/>
          <w:szCs w:val="22"/>
        </w:rPr>
        <w:t>Strecken-</w:t>
      </w:r>
      <w:r w:rsidR="00183971">
        <w:rPr>
          <w:rFonts w:ascii="Arial" w:hAnsi="Arial"/>
          <w:sz w:val="22"/>
          <w:szCs w:val="22"/>
        </w:rPr>
        <w:t xml:space="preserve"> </w:t>
      </w:r>
      <w:r w:rsidRPr="00ED0E3B">
        <w:rPr>
          <w:rFonts w:ascii="Arial" w:hAnsi="Arial"/>
          <w:sz w:val="22"/>
          <w:szCs w:val="22"/>
        </w:rPr>
        <w:t>und Weichenschwellensohlen</w:t>
      </w:r>
      <w:r w:rsidR="00861C02">
        <w:rPr>
          <w:rFonts w:ascii="Arial" w:hAnsi="Arial"/>
          <w:sz w:val="22"/>
          <w:szCs w:val="22"/>
        </w:rPr>
        <w:t xml:space="preserve">, </w:t>
      </w:r>
      <w:r w:rsidR="002D43B5">
        <w:rPr>
          <w:rFonts w:ascii="Arial" w:hAnsi="Arial"/>
          <w:sz w:val="22"/>
          <w:szCs w:val="22"/>
        </w:rPr>
        <w:br/>
      </w:r>
      <w:r w:rsidR="00861C02">
        <w:rPr>
          <w:rFonts w:ascii="Arial" w:hAnsi="Arial"/>
          <w:sz w:val="22"/>
          <w:szCs w:val="22"/>
        </w:rPr>
        <w:t xml:space="preserve">ca. </w:t>
      </w:r>
      <w:r w:rsidR="000E2940">
        <w:rPr>
          <w:rFonts w:ascii="Arial" w:hAnsi="Arial"/>
          <w:sz w:val="22"/>
          <w:szCs w:val="22"/>
        </w:rPr>
        <w:t>12</w:t>
      </w:r>
      <w:r w:rsidR="00183971">
        <w:rPr>
          <w:rFonts w:ascii="Arial" w:hAnsi="Arial"/>
          <w:sz w:val="22"/>
          <w:szCs w:val="22"/>
        </w:rPr>
        <w:t>5</w:t>
      </w:r>
      <w:r w:rsidR="00861C02">
        <w:rPr>
          <w:rFonts w:ascii="Arial" w:hAnsi="Arial"/>
          <w:sz w:val="22"/>
          <w:szCs w:val="22"/>
        </w:rPr>
        <w:t>.000</w:t>
      </w:r>
      <w:r w:rsidR="00861C02" w:rsidRPr="00FB1B3F">
        <w:rPr>
          <w:rFonts w:ascii="Arial" w:hAnsi="Arial"/>
          <w:sz w:val="22"/>
          <w:szCs w:val="22"/>
        </w:rPr>
        <w:t xml:space="preserve"> m²</w:t>
      </w:r>
      <w:r w:rsidR="00861C02">
        <w:rPr>
          <w:rFonts w:ascii="Arial" w:hAnsi="Arial"/>
          <w:sz w:val="22"/>
          <w:szCs w:val="22"/>
        </w:rPr>
        <w:t xml:space="preserve"> </w:t>
      </w:r>
      <w:r w:rsidR="00D11160">
        <w:rPr>
          <w:rFonts w:ascii="Arial" w:hAnsi="Arial"/>
          <w:sz w:val="22"/>
          <w:szCs w:val="22"/>
        </w:rPr>
        <w:t>Unterschottermatten</w:t>
      </w:r>
    </w:p>
    <w:p w:rsidR="008A1842" w:rsidRDefault="008A1842" w:rsidP="008A1842">
      <w:pPr>
        <w:rPr>
          <w:rFonts w:ascii="Arial" w:hAnsi="Arial"/>
          <w:sz w:val="22"/>
          <w:szCs w:val="22"/>
        </w:rPr>
      </w:pPr>
      <w:r w:rsidRPr="00ED0E3B">
        <w:rPr>
          <w:rFonts w:ascii="Arial" w:hAnsi="Arial"/>
          <w:sz w:val="22"/>
          <w:szCs w:val="22"/>
        </w:rPr>
        <w:t xml:space="preserve">Projektbegleitung: </w:t>
      </w:r>
      <w:r>
        <w:rPr>
          <w:rFonts w:ascii="Arial" w:hAnsi="Arial"/>
          <w:sz w:val="22"/>
          <w:szCs w:val="22"/>
        </w:rPr>
        <w:tab/>
      </w:r>
      <w:r>
        <w:rPr>
          <w:rFonts w:ascii="Arial" w:hAnsi="Arial"/>
          <w:sz w:val="22"/>
          <w:szCs w:val="22"/>
        </w:rPr>
        <w:tab/>
      </w:r>
      <w:r w:rsidRPr="00ED0E3B">
        <w:rPr>
          <w:rFonts w:ascii="Arial" w:hAnsi="Arial"/>
          <w:sz w:val="22"/>
          <w:szCs w:val="22"/>
        </w:rPr>
        <w:t>Modell-</w:t>
      </w:r>
      <w:r w:rsidR="00CE5C47">
        <w:rPr>
          <w:rFonts w:ascii="Arial" w:hAnsi="Arial"/>
          <w:sz w:val="22"/>
          <w:szCs w:val="22"/>
        </w:rPr>
        <w:t xml:space="preserve"> </w:t>
      </w:r>
      <w:r w:rsidRPr="00ED0E3B">
        <w:rPr>
          <w:rFonts w:ascii="Arial" w:hAnsi="Arial"/>
          <w:sz w:val="22"/>
          <w:szCs w:val="22"/>
        </w:rPr>
        <w:t>und Prognoseberechnungen mittels Finite-Elemente-</w:t>
      </w:r>
    </w:p>
    <w:p w:rsidR="008A1842" w:rsidRPr="00ED0E3B" w:rsidRDefault="008A1842" w:rsidP="008A1842">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Pr="00ED0E3B">
        <w:rPr>
          <w:rFonts w:ascii="Arial" w:hAnsi="Arial"/>
          <w:sz w:val="22"/>
          <w:szCs w:val="22"/>
        </w:rPr>
        <w:t xml:space="preserve">Berechnung, </w:t>
      </w:r>
      <w:r w:rsidR="000E2940">
        <w:rPr>
          <w:rFonts w:ascii="Arial" w:hAnsi="Arial"/>
          <w:sz w:val="22"/>
          <w:szCs w:val="22"/>
        </w:rPr>
        <w:t>Supervision</w:t>
      </w:r>
      <w:r w:rsidRPr="00ED0E3B">
        <w:rPr>
          <w:rFonts w:ascii="Arial" w:hAnsi="Arial"/>
          <w:sz w:val="22"/>
          <w:szCs w:val="22"/>
        </w:rPr>
        <w:t>, Qualitätssicherung</w:t>
      </w:r>
      <w:r w:rsidR="00183971">
        <w:rPr>
          <w:rFonts w:ascii="Arial" w:hAnsi="Arial"/>
          <w:sz w:val="22"/>
          <w:szCs w:val="22"/>
        </w:rPr>
        <w:t>, Abnahme</w:t>
      </w:r>
    </w:p>
    <w:p w:rsidR="008A1842" w:rsidRDefault="008A1842" w:rsidP="008A1842">
      <w:pPr>
        <w:rPr>
          <w:rFonts w:ascii="Arial" w:hAnsi="Arial"/>
          <w:sz w:val="22"/>
          <w:szCs w:val="22"/>
        </w:rPr>
      </w:pPr>
    </w:p>
    <w:p w:rsidR="00A60D82" w:rsidRDefault="00A60D82" w:rsidP="008A1842">
      <w:pPr>
        <w:rPr>
          <w:rFonts w:ascii="Arial" w:hAnsi="Arial"/>
          <w:sz w:val="22"/>
          <w:szCs w:val="22"/>
        </w:rPr>
      </w:pPr>
    </w:p>
    <w:p w:rsidR="004E45FC" w:rsidRPr="00CD6A18" w:rsidRDefault="00A60D82" w:rsidP="004E45FC">
      <w:pPr>
        <w:rPr>
          <w:rFonts w:ascii="Arial" w:hAnsi="Arial"/>
          <w:i/>
          <w:sz w:val="22"/>
          <w:szCs w:val="22"/>
        </w:rPr>
      </w:pPr>
      <w:proofErr w:type="spellStart"/>
      <w:r w:rsidRPr="00CD6A18">
        <w:rPr>
          <w:rFonts w:ascii="Arial" w:hAnsi="Arial"/>
          <w:i/>
          <w:sz w:val="22"/>
          <w:szCs w:val="22"/>
        </w:rPr>
        <w:t>Tweet</w:t>
      </w:r>
      <w:r w:rsidR="004E45FC" w:rsidRPr="00CD6A18">
        <w:rPr>
          <w:rFonts w:ascii="Arial" w:hAnsi="Arial"/>
          <w:i/>
          <w:sz w:val="22"/>
          <w:szCs w:val="22"/>
        </w:rPr>
        <w:t>vorschlag</w:t>
      </w:r>
      <w:proofErr w:type="spellEnd"/>
      <w:r w:rsidR="004E45FC" w:rsidRPr="00CD6A18">
        <w:rPr>
          <w:rFonts w:ascii="Arial" w:hAnsi="Arial"/>
          <w:i/>
          <w:sz w:val="22"/>
          <w:szCs w:val="22"/>
        </w:rPr>
        <w:t xml:space="preserve">: </w:t>
      </w:r>
      <w:r w:rsidR="00245829" w:rsidRPr="00CD6A18">
        <w:rPr>
          <w:rFonts w:ascii="Arial" w:hAnsi="Arial"/>
          <w:i/>
          <w:sz w:val="22"/>
          <w:szCs w:val="22"/>
        </w:rPr>
        <w:t>Größtes Bahnprojekt für #Getzner in der Türkei #</w:t>
      </w:r>
      <w:r w:rsidR="00F20F20" w:rsidRPr="00CD6A18">
        <w:rPr>
          <w:rFonts w:ascii="Arial" w:hAnsi="Arial"/>
          <w:i/>
          <w:sz w:val="22"/>
          <w:szCs w:val="22"/>
        </w:rPr>
        <w:t xml:space="preserve">Schotterschutz für Hochgeschwindigkeitsstrecke Ankara – Sivas </w:t>
      </w:r>
    </w:p>
    <w:p w:rsidR="00245829" w:rsidRDefault="00245829" w:rsidP="004E45FC">
      <w:pPr>
        <w:rPr>
          <w:rFonts w:ascii="Arial" w:hAnsi="Arial"/>
          <w:sz w:val="22"/>
          <w:szCs w:val="22"/>
        </w:rPr>
      </w:pPr>
    </w:p>
    <w:p w:rsidR="00CD6A18" w:rsidRPr="0043613C" w:rsidRDefault="00CD6A18" w:rsidP="00CD6A18">
      <w:pPr>
        <w:rPr>
          <w:rFonts w:ascii="Arial" w:hAnsi="Arial"/>
          <w:b/>
          <w:color w:val="000000" w:themeColor="text1"/>
          <w:sz w:val="22"/>
          <w:szCs w:val="22"/>
          <w:lang w:val="de-DE"/>
        </w:rPr>
      </w:pPr>
      <w:r w:rsidRPr="00F44DD0">
        <w:rPr>
          <w:rFonts w:ascii="Arial" w:hAnsi="Arial"/>
          <w:b/>
          <w:color w:val="000000" w:themeColor="text1"/>
          <w:sz w:val="22"/>
          <w:szCs w:val="22"/>
          <w:lang w:val="de-DE"/>
        </w:rPr>
        <w:t xml:space="preserve">Hier geht es zum </w:t>
      </w:r>
      <w:hyperlink r:id="rId9" w:history="1">
        <w:r w:rsidRPr="00F44DD0">
          <w:rPr>
            <w:rStyle w:val="Hyperlink"/>
            <w:rFonts w:ascii="Arial" w:hAnsi="Arial"/>
            <w:b/>
            <w:sz w:val="22"/>
            <w:szCs w:val="22"/>
            <w:lang w:val="de-DE"/>
          </w:rPr>
          <w:t>Press Kit</w:t>
        </w:r>
      </w:hyperlink>
      <w:r w:rsidRPr="0043613C">
        <w:rPr>
          <w:rFonts w:ascii="Arial" w:hAnsi="Arial"/>
          <w:b/>
          <w:color w:val="000000" w:themeColor="text1"/>
          <w:sz w:val="22"/>
          <w:szCs w:val="22"/>
          <w:lang w:val="de-DE"/>
        </w:rPr>
        <w:t xml:space="preserve"> </w:t>
      </w:r>
    </w:p>
    <w:p w:rsidR="008A1842" w:rsidRPr="00CD6A18" w:rsidRDefault="008A1842" w:rsidP="008A1842">
      <w:pPr>
        <w:rPr>
          <w:rFonts w:ascii="Arial" w:hAnsi="Arial"/>
          <w:sz w:val="22"/>
          <w:szCs w:val="22"/>
          <w:lang w:val="de-DE"/>
        </w:rPr>
      </w:pPr>
    </w:p>
    <w:p w:rsidR="008A1842" w:rsidRPr="005E78C0" w:rsidRDefault="008A1842" w:rsidP="008A1842">
      <w:pPr>
        <w:rPr>
          <w:rFonts w:ascii="Arial" w:hAnsi="Arial"/>
          <w:sz w:val="22"/>
          <w:szCs w:val="22"/>
        </w:rPr>
      </w:pPr>
      <w:r w:rsidRPr="005E78C0">
        <w:rPr>
          <w:rFonts w:ascii="Arial" w:hAnsi="Arial"/>
          <w:b/>
          <w:sz w:val="22"/>
          <w:szCs w:val="22"/>
        </w:rPr>
        <w:t xml:space="preserve">Bild 1: </w:t>
      </w:r>
      <w:r w:rsidR="00E869A0" w:rsidRPr="005E78C0">
        <w:rPr>
          <w:rFonts w:ascii="Arial" w:hAnsi="Arial"/>
          <w:sz w:val="22"/>
          <w:szCs w:val="22"/>
        </w:rPr>
        <w:t>Hochgeschwindigkeitszug</w:t>
      </w:r>
    </w:p>
    <w:p w:rsidR="00194B63" w:rsidRDefault="008A1842" w:rsidP="00194B63">
      <w:pPr>
        <w:rPr>
          <w:rFonts w:ascii="Arial" w:hAnsi="Arial"/>
          <w:b/>
          <w:sz w:val="22"/>
          <w:szCs w:val="22"/>
        </w:rPr>
      </w:pPr>
      <w:r w:rsidRPr="005E78C0">
        <w:rPr>
          <w:rFonts w:ascii="Arial" w:hAnsi="Arial"/>
          <w:b/>
          <w:sz w:val="22"/>
          <w:szCs w:val="22"/>
        </w:rPr>
        <w:t xml:space="preserve">Bildunterschrift 1: </w:t>
      </w:r>
      <w:r w:rsidR="00E869A0" w:rsidRPr="005E78C0">
        <w:rPr>
          <w:rFonts w:ascii="Arial" w:hAnsi="Arial"/>
          <w:sz w:val="22"/>
          <w:szCs w:val="22"/>
        </w:rPr>
        <w:t>Der</w:t>
      </w:r>
      <w:r w:rsidR="00E869A0" w:rsidRPr="005E78C0">
        <w:rPr>
          <w:rFonts w:ascii="Arial" w:hAnsi="Arial"/>
          <w:b/>
          <w:sz w:val="22"/>
          <w:szCs w:val="22"/>
        </w:rPr>
        <w:t xml:space="preserve"> </w:t>
      </w:r>
      <w:r w:rsidR="00E869A0" w:rsidRPr="005E78C0">
        <w:rPr>
          <w:rFonts w:ascii="Arial" w:hAnsi="Arial"/>
          <w:sz w:val="22"/>
          <w:szCs w:val="22"/>
        </w:rPr>
        <w:t>Erschütterungsschutz soll den Wartungsaufwand auf der über 400 Kilometer langen Strecke deutlich reduzieren</w:t>
      </w:r>
      <w:r w:rsidR="00861C02" w:rsidRPr="005E78C0">
        <w:rPr>
          <w:rFonts w:ascii="Arial" w:hAnsi="Arial"/>
          <w:sz w:val="22"/>
          <w:szCs w:val="22"/>
        </w:rPr>
        <w:t>.</w:t>
      </w:r>
      <w:r w:rsidRPr="00E154D4">
        <w:rPr>
          <w:rFonts w:ascii="Arial" w:hAnsi="Arial"/>
          <w:sz w:val="22"/>
          <w:szCs w:val="22"/>
        </w:rPr>
        <w:t xml:space="preserve"> </w:t>
      </w:r>
      <w:r w:rsidRPr="00E154D4">
        <w:rPr>
          <w:rFonts w:ascii="Arial" w:hAnsi="Arial"/>
          <w:sz w:val="22"/>
          <w:szCs w:val="22"/>
        </w:rPr>
        <w:br/>
      </w:r>
      <w:r w:rsidRPr="00E154D4">
        <w:rPr>
          <w:rFonts w:ascii="Arial" w:hAnsi="Arial"/>
          <w:sz w:val="22"/>
          <w:szCs w:val="22"/>
        </w:rPr>
        <w:br/>
      </w:r>
      <w:r w:rsidR="00194B63" w:rsidRPr="0009438F">
        <w:rPr>
          <w:rFonts w:ascii="Arial" w:hAnsi="Arial"/>
          <w:b/>
          <w:sz w:val="22"/>
          <w:szCs w:val="22"/>
        </w:rPr>
        <w:t>Bild</w:t>
      </w:r>
      <w:r w:rsidR="00194B63">
        <w:rPr>
          <w:rFonts w:ascii="Arial" w:hAnsi="Arial"/>
          <w:b/>
          <w:sz w:val="22"/>
          <w:szCs w:val="22"/>
        </w:rPr>
        <w:t xml:space="preserve"> 2:</w:t>
      </w:r>
      <w:r w:rsidR="00194B63" w:rsidRPr="00BC7804">
        <w:rPr>
          <w:rFonts w:ascii="Arial" w:hAnsi="Arial"/>
          <w:b/>
          <w:sz w:val="22"/>
          <w:szCs w:val="22"/>
        </w:rPr>
        <w:t xml:space="preserve"> </w:t>
      </w:r>
      <w:r w:rsidR="00194B63">
        <w:rPr>
          <w:rFonts w:ascii="Arial" w:hAnsi="Arial"/>
          <w:sz w:val="22"/>
          <w:szCs w:val="22"/>
        </w:rPr>
        <w:t>Schwellensohlen</w:t>
      </w:r>
    </w:p>
    <w:p w:rsidR="00194B63" w:rsidRDefault="00194B63" w:rsidP="00194B63">
      <w:pPr>
        <w:rPr>
          <w:rFonts w:ascii="Arial" w:hAnsi="Arial"/>
          <w:sz w:val="22"/>
          <w:szCs w:val="22"/>
        </w:rPr>
      </w:pPr>
      <w:r w:rsidRPr="000961BE">
        <w:rPr>
          <w:rFonts w:ascii="Arial" w:hAnsi="Arial"/>
          <w:b/>
          <w:sz w:val="22"/>
          <w:szCs w:val="22"/>
        </w:rPr>
        <w:t>Bildunterschrift</w:t>
      </w:r>
      <w:r>
        <w:rPr>
          <w:rFonts w:ascii="Arial" w:hAnsi="Arial"/>
          <w:b/>
          <w:sz w:val="22"/>
          <w:szCs w:val="22"/>
        </w:rPr>
        <w:t xml:space="preserve"> 3</w:t>
      </w:r>
      <w:r w:rsidRPr="000961BE">
        <w:rPr>
          <w:rFonts w:ascii="Arial" w:hAnsi="Arial"/>
          <w:b/>
          <w:sz w:val="22"/>
          <w:szCs w:val="22"/>
        </w:rPr>
        <w:t>:</w:t>
      </w:r>
      <w:r>
        <w:rPr>
          <w:rFonts w:ascii="Arial" w:hAnsi="Arial"/>
          <w:b/>
          <w:sz w:val="22"/>
          <w:szCs w:val="22"/>
        </w:rPr>
        <w:t xml:space="preserve"> </w:t>
      </w:r>
      <w:r>
        <w:rPr>
          <w:rFonts w:ascii="Arial" w:hAnsi="Arial"/>
          <w:sz w:val="22"/>
          <w:szCs w:val="22"/>
        </w:rPr>
        <w:t xml:space="preserve">Schwellensohlen </w:t>
      </w:r>
      <w:r w:rsidR="00245829">
        <w:rPr>
          <w:rFonts w:ascii="Arial" w:hAnsi="Arial"/>
          <w:sz w:val="22"/>
          <w:szCs w:val="22"/>
        </w:rPr>
        <w:t>können</w:t>
      </w:r>
      <w:r w:rsidR="00245829" w:rsidRPr="00245829">
        <w:rPr>
          <w:rFonts w:ascii="Arial" w:hAnsi="Arial"/>
          <w:sz w:val="22"/>
          <w:szCs w:val="22"/>
        </w:rPr>
        <w:t xml:space="preserve"> </w:t>
      </w:r>
      <w:r>
        <w:rPr>
          <w:rFonts w:ascii="Arial" w:hAnsi="Arial"/>
          <w:sz w:val="22"/>
          <w:szCs w:val="22"/>
        </w:rPr>
        <w:t xml:space="preserve">die Lebensdauer des Schotters </w:t>
      </w:r>
      <w:r w:rsidR="00245829">
        <w:rPr>
          <w:rFonts w:ascii="Arial" w:hAnsi="Arial"/>
          <w:sz w:val="22"/>
          <w:szCs w:val="22"/>
        </w:rPr>
        <w:t xml:space="preserve">verlängern </w:t>
      </w:r>
      <w:r>
        <w:rPr>
          <w:rFonts w:ascii="Arial" w:hAnsi="Arial"/>
          <w:sz w:val="22"/>
          <w:szCs w:val="22"/>
        </w:rPr>
        <w:t>und dienen zudem dem Erschütterungsschutz.</w:t>
      </w:r>
    </w:p>
    <w:p w:rsidR="008A1842" w:rsidRDefault="008A1842" w:rsidP="008A1842">
      <w:pPr>
        <w:rPr>
          <w:rFonts w:ascii="Arial" w:hAnsi="Arial"/>
          <w:b/>
          <w:sz w:val="22"/>
          <w:szCs w:val="22"/>
        </w:rPr>
      </w:pPr>
      <w:r>
        <w:rPr>
          <w:rFonts w:ascii="Arial" w:hAnsi="Arial"/>
          <w:b/>
          <w:sz w:val="22"/>
          <w:szCs w:val="22"/>
        </w:rPr>
        <w:br/>
      </w:r>
      <w:r w:rsidRPr="0009438F">
        <w:rPr>
          <w:rFonts w:ascii="Arial" w:hAnsi="Arial"/>
          <w:b/>
          <w:sz w:val="22"/>
          <w:szCs w:val="22"/>
        </w:rPr>
        <w:t>Bild</w:t>
      </w:r>
      <w:r>
        <w:rPr>
          <w:rFonts w:ascii="Arial" w:hAnsi="Arial"/>
          <w:b/>
          <w:sz w:val="22"/>
          <w:szCs w:val="22"/>
        </w:rPr>
        <w:t xml:space="preserve"> 3:</w:t>
      </w:r>
      <w:r w:rsidRPr="00BC7804">
        <w:rPr>
          <w:rFonts w:ascii="Arial" w:hAnsi="Arial"/>
          <w:b/>
          <w:sz w:val="22"/>
          <w:szCs w:val="22"/>
        </w:rPr>
        <w:t xml:space="preserve"> </w:t>
      </w:r>
      <w:r w:rsidR="00F73176">
        <w:rPr>
          <w:rFonts w:ascii="Arial" w:hAnsi="Arial"/>
          <w:sz w:val="22"/>
          <w:szCs w:val="22"/>
        </w:rPr>
        <w:t>Unterschottermatten und Seitenmatten</w:t>
      </w:r>
    </w:p>
    <w:p w:rsidR="008A1842" w:rsidRDefault="008A1842" w:rsidP="008A1842">
      <w:pPr>
        <w:rPr>
          <w:rFonts w:ascii="Arial" w:hAnsi="Arial"/>
          <w:sz w:val="22"/>
          <w:szCs w:val="22"/>
        </w:rPr>
      </w:pPr>
      <w:r w:rsidRPr="000961BE">
        <w:rPr>
          <w:rFonts w:ascii="Arial" w:hAnsi="Arial"/>
          <w:b/>
          <w:sz w:val="22"/>
          <w:szCs w:val="22"/>
        </w:rPr>
        <w:t>Bildunterschrift</w:t>
      </w:r>
      <w:r>
        <w:rPr>
          <w:rFonts w:ascii="Arial" w:hAnsi="Arial"/>
          <w:b/>
          <w:sz w:val="22"/>
          <w:szCs w:val="22"/>
        </w:rPr>
        <w:t xml:space="preserve"> 3</w:t>
      </w:r>
      <w:r w:rsidRPr="000961BE">
        <w:rPr>
          <w:rFonts w:ascii="Arial" w:hAnsi="Arial"/>
          <w:b/>
          <w:sz w:val="22"/>
          <w:szCs w:val="22"/>
        </w:rPr>
        <w:t>:</w:t>
      </w:r>
      <w:r>
        <w:rPr>
          <w:rFonts w:ascii="Arial" w:hAnsi="Arial"/>
          <w:b/>
          <w:sz w:val="22"/>
          <w:szCs w:val="22"/>
        </w:rPr>
        <w:t xml:space="preserve"> </w:t>
      </w:r>
      <w:r w:rsidR="00F73176">
        <w:rPr>
          <w:rFonts w:ascii="Arial" w:hAnsi="Arial"/>
          <w:sz w:val="22"/>
          <w:szCs w:val="22"/>
        </w:rPr>
        <w:t xml:space="preserve">Die </w:t>
      </w:r>
      <w:r w:rsidR="00245829">
        <w:rPr>
          <w:rFonts w:ascii="Arial" w:hAnsi="Arial"/>
          <w:sz w:val="22"/>
          <w:szCs w:val="22"/>
        </w:rPr>
        <w:t xml:space="preserve">elastischen Lösungen zielen darauf ab, die </w:t>
      </w:r>
      <w:r w:rsidR="00F73176">
        <w:rPr>
          <w:rFonts w:ascii="Arial" w:hAnsi="Arial"/>
          <w:sz w:val="22"/>
          <w:szCs w:val="22"/>
        </w:rPr>
        <w:t xml:space="preserve">Lebensdauer des Schotters deutlich </w:t>
      </w:r>
      <w:r w:rsidR="00245829">
        <w:rPr>
          <w:rFonts w:ascii="Arial" w:hAnsi="Arial"/>
          <w:sz w:val="22"/>
          <w:szCs w:val="22"/>
        </w:rPr>
        <w:t xml:space="preserve">zu </w:t>
      </w:r>
      <w:r w:rsidR="00F73176">
        <w:rPr>
          <w:rFonts w:ascii="Arial" w:hAnsi="Arial"/>
          <w:sz w:val="22"/>
          <w:szCs w:val="22"/>
        </w:rPr>
        <w:t>erhöh</w:t>
      </w:r>
      <w:r w:rsidR="00245829">
        <w:rPr>
          <w:rFonts w:ascii="Arial" w:hAnsi="Arial"/>
          <w:sz w:val="22"/>
          <w:szCs w:val="22"/>
        </w:rPr>
        <w:t>en</w:t>
      </w:r>
      <w:r w:rsidR="00F73176">
        <w:rPr>
          <w:rFonts w:ascii="Arial" w:hAnsi="Arial"/>
          <w:sz w:val="22"/>
          <w:szCs w:val="22"/>
        </w:rPr>
        <w:t>.</w:t>
      </w:r>
    </w:p>
    <w:p w:rsidR="008A1842" w:rsidRDefault="008A1842" w:rsidP="008A1842">
      <w:pPr>
        <w:rPr>
          <w:rFonts w:ascii="Arial" w:hAnsi="Arial"/>
          <w:b/>
          <w:sz w:val="22"/>
          <w:szCs w:val="22"/>
        </w:rPr>
      </w:pPr>
    </w:p>
    <w:p w:rsidR="00CD6A18" w:rsidRPr="00020450" w:rsidRDefault="00CD6A18" w:rsidP="00CD6A18">
      <w:pPr>
        <w:rPr>
          <w:rFonts w:ascii="Arial" w:hAnsi="Arial"/>
          <w:sz w:val="22"/>
          <w:szCs w:val="22"/>
        </w:rPr>
      </w:pPr>
      <w:r w:rsidRPr="00020450">
        <w:rPr>
          <w:rFonts w:ascii="Arial" w:hAnsi="Arial"/>
          <w:b/>
          <w:sz w:val="22"/>
          <w:szCs w:val="22"/>
        </w:rPr>
        <w:t xml:space="preserve">Bild 4: </w:t>
      </w:r>
      <w:r w:rsidRPr="00020450">
        <w:rPr>
          <w:rFonts w:ascii="Arial" w:hAnsi="Arial"/>
          <w:sz w:val="22"/>
          <w:szCs w:val="22"/>
        </w:rPr>
        <w:t>Verlegen der Unterschottermatten</w:t>
      </w:r>
    </w:p>
    <w:p w:rsidR="00CD6A18" w:rsidRDefault="00CD6A18" w:rsidP="00CD6A18">
      <w:pPr>
        <w:rPr>
          <w:rFonts w:ascii="Arial" w:hAnsi="Arial"/>
          <w:b/>
          <w:sz w:val="22"/>
          <w:szCs w:val="22"/>
        </w:rPr>
      </w:pPr>
      <w:r w:rsidRPr="00020450">
        <w:rPr>
          <w:rFonts w:ascii="Arial" w:hAnsi="Arial"/>
          <w:b/>
          <w:sz w:val="22"/>
          <w:szCs w:val="22"/>
        </w:rPr>
        <w:t xml:space="preserve">Bildunterschrift 4: </w:t>
      </w:r>
      <w:r w:rsidRPr="00020450">
        <w:rPr>
          <w:rFonts w:ascii="Arial" w:hAnsi="Arial"/>
          <w:sz w:val="22"/>
          <w:szCs w:val="22"/>
        </w:rPr>
        <w:t>Die verlegten Unterschottermatten dienen der Verringerung des Instandhaltungsaufwands auf der neuen Hochgeschwindigkeitsstrecke.</w:t>
      </w:r>
      <w:r w:rsidRPr="00E154D4">
        <w:rPr>
          <w:rFonts w:ascii="Arial" w:hAnsi="Arial"/>
          <w:sz w:val="22"/>
          <w:szCs w:val="22"/>
        </w:rPr>
        <w:t xml:space="preserve"> </w:t>
      </w:r>
      <w:r w:rsidRPr="00E154D4">
        <w:rPr>
          <w:rFonts w:ascii="Arial" w:hAnsi="Arial"/>
          <w:sz w:val="22"/>
          <w:szCs w:val="22"/>
        </w:rPr>
        <w:br/>
      </w:r>
    </w:p>
    <w:p w:rsidR="008A1842" w:rsidRPr="000961BE" w:rsidRDefault="008A1842" w:rsidP="00CD6A18">
      <w:pPr>
        <w:rPr>
          <w:rFonts w:ascii="Arial" w:hAnsi="Arial"/>
          <w:b/>
          <w:sz w:val="22"/>
          <w:szCs w:val="22"/>
        </w:rPr>
      </w:pPr>
      <w:r w:rsidRPr="000961BE">
        <w:rPr>
          <w:rFonts w:ascii="Arial" w:hAnsi="Arial"/>
          <w:b/>
          <w:sz w:val="22"/>
          <w:szCs w:val="22"/>
        </w:rPr>
        <w:t>Bildrechte:</w:t>
      </w:r>
      <w:r>
        <w:rPr>
          <w:rFonts w:ascii="Arial" w:hAnsi="Arial"/>
          <w:b/>
          <w:sz w:val="22"/>
          <w:szCs w:val="22"/>
        </w:rPr>
        <w:t xml:space="preserve"> </w:t>
      </w:r>
      <w:r w:rsidRPr="000961BE">
        <w:rPr>
          <w:rFonts w:ascii="Arial" w:hAnsi="Arial"/>
          <w:sz w:val="22"/>
          <w:szCs w:val="22"/>
        </w:rPr>
        <w:t>Getzner Werkstoffe. Veröffentlichung honorarfrei.</w:t>
      </w:r>
    </w:p>
    <w:p w:rsidR="00CB01F6" w:rsidRPr="00F127A6" w:rsidRDefault="00CB01F6" w:rsidP="00A55842">
      <w:pPr>
        <w:rPr>
          <w:rFonts w:ascii="Arial" w:hAnsi="Arial" w:cs="Arial"/>
          <w:color w:val="000000" w:themeColor="text1"/>
          <w:sz w:val="18"/>
          <w:szCs w:val="18"/>
        </w:rPr>
      </w:pPr>
    </w:p>
    <w:p w:rsidR="00A60D82" w:rsidRDefault="00A60D82" w:rsidP="00A55842">
      <w:pPr>
        <w:rPr>
          <w:rFonts w:ascii="Arial" w:hAnsi="Arial" w:cs="Arial"/>
          <w:b/>
          <w:color w:val="000000" w:themeColor="text1"/>
          <w:sz w:val="18"/>
          <w:szCs w:val="18"/>
        </w:rPr>
      </w:pPr>
    </w:p>
    <w:p w:rsidR="00A60D82" w:rsidRPr="00F127A6" w:rsidRDefault="00A60D82" w:rsidP="00A55842">
      <w:pPr>
        <w:rPr>
          <w:rFonts w:ascii="Arial" w:hAnsi="Arial" w:cs="Arial"/>
          <w:b/>
          <w:color w:val="000000" w:themeColor="text1"/>
          <w:sz w:val="18"/>
          <w:szCs w:val="18"/>
        </w:rPr>
      </w:pPr>
    </w:p>
    <w:p w:rsidR="00D73572" w:rsidRPr="00782C3A" w:rsidRDefault="00D73572" w:rsidP="00D73572">
      <w:pPr>
        <w:rPr>
          <w:rFonts w:ascii="Arial" w:hAnsi="Arial"/>
          <w:b/>
          <w:sz w:val="18"/>
          <w:szCs w:val="18"/>
        </w:rPr>
      </w:pPr>
      <w:r w:rsidRPr="00782C3A">
        <w:rPr>
          <w:rFonts w:ascii="Arial" w:hAnsi="Arial"/>
          <w:b/>
          <w:sz w:val="18"/>
          <w:szCs w:val="18"/>
        </w:rPr>
        <w:t>Getzner Werkstoffe GmbH</w:t>
      </w:r>
    </w:p>
    <w:p w:rsidR="00D73572" w:rsidRPr="00782C3A" w:rsidRDefault="00D73572" w:rsidP="00D73572">
      <w:pPr>
        <w:rPr>
          <w:rFonts w:ascii="Arial" w:hAnsi="Arial"/>
          <w:sz w:val="18"/>
          <w:szCs w:val="18"/>
        </w:rPr>
      </w:pPr>
      <w:r w:rsidRPr="00782C3A">
        <w:rPr>
          <w:rFonts w:ascii="Arial" w:hAnsi="Arial"/>
          <w:sz w:val="18"/>
          <w:szCs w:val="18"/>
        </w:rPr>
        <w:t xml:space="preserve">Getzner Werkstoffe ist der </w:t>
      </w:r>
      <w:r>
        <w:rPr>
          <w:rFonts w:ascii="Arial" w:hAnsi="Arial" w:cs="Arial"/>
          <w:sz w:val="18"/>
          <w:szCs w:val="18"/>
        </w:rPr>
        <w:t>führende Spezialist</w:t>
      </w:r>
      <w:r w:rsidRPr="00782C3A">
        <w:rPr>
          <w:rFonts w:ascii="Arial" w:hAnsi="Arial"/>
          <w:sz w:val="18"/>
          <w:szCs w:val="18"/>
        </w:rPr>
        <w:t xml:space="preserve"> für Schwingungs- und Erschütterungsschutz. Das Unternehmen wurde 1969 als Tochter der Getzner, Mutter &amp; Cie</w:t>
      </w:r>
      <w:r>
        <w:rPr>
          <w:rFonts w:ascii="Arial" w:hAnsi="Arial"/>
          <w:sz w:val="18"/>
          <w:szCs w:val="18"/>
        </w:rPr>
        <w:t>.</w:t>
      </w:r>
      <w:r w:rsidRPr="00782C3A">
        <w:rPr>
          <w:rFonts w:ascii="Arial" w:hAnsi="Arial"/>
          <w:sz w:val="18"/>
          <w:szCs w:val="18"/>
        </w:rPr>
        <w:t xml:space="preserve"> gegründet. Die Lösungen basieren auf den </w:t>
      </w:r>
      <w:r>
        <w:rPr>
          <w:rFonts w:ascii="Arial" w:hAnsi="Arial" w:cs="Arial"/>
          <w:sz w:val="18"/>
          <w:szCs w:val="18"/>
        </w:rPr>
        <w:t>selbst</w:t>
      </w:r>
      <w:r w:rsidRPr="00782C3A">
        <w:rPr>
          <w:rFonts w:ascii="Arial" w:hAnsi="Arial"/>
          <w:sz w:val="18"/>
          <w:szCs w:val="18"/>
        </w:rPr>
        <w:t xml:space="preserve"> entwickelten und hergestellten </w:t>
      </w:r>
      <w:r>
        <w:rPr>
          <w:rFonts w:ascii="Arial" w:hAnsi="Arial" w:cs="Arial"/>
          <w:sz w:val="18"/>
          <w:szCs w:val="18"/>
        </w:rPr>
        <w:t>Produkten</w:t>
      </w:r>
      <w:r w:rsidRPr="00782C3A">
        <w:rPr>
          <w:rFonts w:ascii="Arial" w:hAnsi="Arial"/>
          <w:sz w:val="18"/>
          <w:szCs w:val="18"/>
        </w:rPr>
        <w:t xml:space="preserve"> </w:t>
      </w:r>
      <w:proofErr w:type="spellStart"/>
      <w:r w:rsidRPr="00782C3A">
        <w:rPr>
          <w:rFonts w:ascii="Arial" w:hAnsi="Arial"/>
          <w:sz w:val="18"/>
          <w:szCs w:val="18"/>
        </w:rPr>
        <w:t>Sylomer</w:t>
      </w:r>
      <w:proofErr w:type="spellEnd"/>
      <w:r>
        <w:rPr>
          <w:rFonts w:ascii="Arial" w:hAnsi="Arial" w:cs="Arial"/>
          <w:sz w:val="18"/>
          <w:szCs w:val="18"/>
        </w:rPr>
        <w:t>®,</w:t>
      </w:r>
      <w:r w:rsidRPr="00782C3A">
        <w:rPr>
          <w:rFonts w:ascii="Arial" w:hAnsi="Arial"/>
          <w:sz w:val="18"/>
          <w:szCs w:val="18"/>
        </w:rPr>
        <w:t xml:space="preserve"> </w:t>
      </w:r>
      <w:proofErr w:type="spellStart"/>
      <w:r w:rsidRPr="00782C3A">
        <w:rPr>
          <w:rFonts w:ascii="Arial" w:hAnsi="Arial"/>
          <w:sz w:val="18"/>
          <w:szCs w:val="18"/>
        </w:rPr>
        <w:t>Sylodyn</w:t>
      </w:r>
      <w:proofErr w:type="spellEnd"/>
      <w:r>
        <w:rPr>
          <w:rFonts w:ascii="Arial" w:hAnsi="Arial" w:cs="Arial"/>
          <w:sz w:val="18"/>
          <w:szCs w:val="18"/>
        </w:rPr>
        <w:t xml:space="preserve">®, </w:t>
      </w:r>
      <w:proofErr w:type="spellStart"/>
      <w:r>
        <w:rPr>
          <w:rFonts w:ascii="Arial" w:hAnsi="Arial" w:cs="Arial"/>
          <w:sz w:val="18"/>
          <w:szCs w:val="18"/>
        </w:rPr>
        <w:t>Sylodamp</w:t>
      </w:r>
      <w:proofErr w:type="spellEnd"/>
      <w:r>
        <w:rPr>
          <w:rFonts w:ascii="Arial" w:hAnsi="Arial" w:cs="Arial"/>
          <w:sz w:val="18"/>
          <w:szCs w:val="18"/>
        </w:rPr>
        <w:t>® sowie Isotop® und</w:t>
      </w:r>
      <w:r w:rsidRPr="00782C3A">
        <w:rPr>
          <w:rFonts w:ascii="Arial" w:hAnsi="Arial"/>
          <w:sz w:val="18"/>
          <w:szCs w:val="18"/>
        </w:rPr>
        <w:t xml:space="preserve"> kommen in den Bereichen Bahn, Bau und Industrie zum Einsatz. </w:t>
      </w:r>
      <w:r>
        <w:rPr>
          <w:rFonts w:ascii="Arial" w:hAnsi="Arial" w:cs="Arial"/>
          <w:sz w:val="18"/>
          <w:szCs w:val="18"/>
        </w:rPr>
        <w:t>Sie reduzieren Vibrationen und Lärm, verlängern die Lebensdauer der gelagerten Komponenten und senken so den Wartungs- und Instandhaltungsaufwand für Fahrwege, Fahrzeuge, Bauwerke und Maschinen.</w:t>
      </w:r>
    </w:p>
    <w:p w:rsidR="00D73572" w:rsidRPr="00782C3A" w:rsidRDefault="00D73572" w:rsidP="00D73572">
      <w:pPr>
        <w:rPr>
          <w:rFonts w:ascii="Arial" w:hAnsi="Arial"/>
          <w:sz w:val="18"/>
          <w:szCs w:val="18"/>
        </w:rPr>
      </w:pPr>
    </w:p>
    <w:p w:rsidR="00D73572" w:rsidRPr="00A64776" w:rsidRDefault="00D73572" w:rsidP="00D73572">
      <w:pPr>
        <w:rPr>
          <w:rFonts w:ascii="Arial" w:hAnsi="Arial"/>
          <w:sz w:val="18"/>
        </w:rPr>
      </w:pPr>
      <w:r>
        <w:rPr>
          <w:rFonts w:ascii="Arial" w:hAnsi="Arial" w:cs="Arial"/>
          <w:sz w:val="18"/>
          <w:szCs w:val="18"/>
        </w:rPr>
        <w:t xml:space="preserve">Getzner vertreibt die Schwingungsschutzlösungen weltweit. </w:t>
      </w:r>
      <w:r w:rsidRPr="00782C3A">
        <w:rPr>
          <w:rFonts w:ascii="Arial" w:hAnsi="Arial"/>
          <w:sz w:val="18"/>
          <w:szCs w:val="18"/>
        </w:rPr>
        <w:t xml:space="preserve">Neben den Standorten in </w:t>
      </w:r>
      <w:proofErr w:type="spellStart"/>
      <w:r w:rsidRPr="00782C3A">
        <w:rPr>
          <w:rFonts w:ascii="Arial" w:hAnsi="Arial"/>
          <w:sz w:val="18"/>
          <w:szCs w:val="18"/>
        </w:rPr>
        <w:t>Bürs</w:t>
      </w:r>
      <w:proofErr w:type="spellEnd"/>
      <w:r w:rsidRPr="00782C3A">
        <w:rPr>
          <w:rFonts w:ascii="Arial" w:hAnsi="Arial"/>
          <w:sz w:val="18"/>
          <w:szCs w:val="18"/>
        </w:rPr>
        <w:t xml:space="preserve"> und Deutschland hat </w:t>
      </w:r>
      <w:r>
        <w:rPr>
          <w:rFonts w:ascii="Arial" w:hAnsi="Arial" w:cs="Arial"/>
          <w:sz w:val="18"/>
          <w:szCs w:val="18"/>
        </w:rPr>
        <w:t>das Unternehmen</w:t>
      </w:r>
      <w:r w:rsidRPr="00782C3A">
        <w:rPr>
          <w:rFonts w:ascii="Arial" w:hAnsi="Arial"/>
          <w:sz w:val="18"/>
          <w:szCs w:val="18"/>
        </w:rPr>
        <w:t xml:space="preserve">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rsidR="00D73572" w:rsidRDefault="00D73572" w:rsidP="00D73572">
      <w:pPr>
        <w:rPr>
          <w:rFonts w:ascii="Arial" w:hAnsi="Arial" w:cs="Arial"/>
          <w:sz w:val="18"/>
          <w:szCs w:val="18"/>
        </w:rPr>
      </w:pPr>
    </w:p>
    <w:p w:rsidR="00792498" w:rsidRPr="0075430C" w:rsidRDefault="00792498" w:rsidP="00792498">
      <w:pPr>
        <w:rPr>
          <w:rFonts w:ascii="Arial" w:hAnsi="Arial"/>
          <w:sz w:val="18"/>
          <w:szCs w:val="18"/>
        </w:rPr>
      </w:pPr>
      <w:r w:rsidRPr="00A96596">
        <w:rPr>
          <w:rFonts w:ascii="Arial" w:hAnsi="Arial"/>
          <w:sz w:val="18"/>
          <w:szCs w:val="18"/>
        </w:rPr>
        <w:t xml:space="preserve">2018 feiert Getzner Werkstoffe, gemeinsam mit dem Schwesterunternehmen Getzner Textil und der Holding Getzner, Mutter &amp; Cie., das 200-jährige Bestehen. Mehr Informationen zur 200-Jahr-Feier unter: </w:t>
      </w:r>
      <w:hyperlink r:id="rId10" w:history="1">
        <w:r w:rsidRPr="004366BB">
          <w:rPr>
            <w:rStyle w:val="Hyperlink"/>
            <w:rFonts w:ascii="Arial" w:hAnsi="Arial"/>
            <w:sz w:val="18"/>
            <w:szCs w:val="18"/>
          </w:rPr>
          <w:t>200years.getzner.com</w:t>
        </w:r>
      </w:hyperlink>
    </w:p>
    <w:p w:rsidR="00792498" w:rsidRDefault="00792498" w:rsidP="00D73572">
      <w:pPr>
        <w:rPr>
          <w:rFonts w:ascii="Arial" w:hAnsi="Arial"/>
          <w:b/>
          <w:sz w:val="18"/>
          <w:szCs w:val="18"/>
        </w:rPr>
      </w:pPr>
    </w:p>
    <w:p w:rsidR="00D73572" w:rsidRPr="00782C3A" w:rsidRDefault="00D73572" w:rsidP="00D73572">
      <w:pPr>
        <w:rPr>
          <w:rFonts w:ascii="Arial" w:hAnsi="Arial"/>
          <w:b/>
          <w:sz w:val="18"/>
          <w:szCs w:val="18"/>
        </w:rPr>
      </w:pPr>
      <w:r w:rsidRPr="00782C3A">
        <w:rPr>
          <w:rFonts w:ascii="Arial" w:hAnsi="Arial"/>
          <w:b/>
          <w:sz w:val="18"/>
          <w:szCs w:val="18"/>
        </w:rPr>
        <w:t>Daten und Fakten</w:t>
      </w:r>
      <w:r w:rsidRPr="00A64776">
        <w:rPr>
          <w:rFonts w:ascii="Arial" w:hAnsi="Arial"/>
          <w:b/>
          <w:sz w:val="18"/>
        </w:rPr>
        <w:t xml:space="preserve"> – </w:t>
      </w:r>
      <w:r w:rsidRPr="00782C3A">
        <w:rPr>
          <w:rFonts w:ascii="Arial" w:hAnsi="Arial"/>
          <w:b/>
          <w:sz w:val="18"/>
          <w:szCs w:val="18"/>
        </w:rPr>
        <w:t xml:space="preserve">Getzner Werkstoffe GmbH </w:t>
      </w:r>
    </w:p>
    <w:p w:rsidR="00D73572" w:rsidRPr="00782C3A" w:rsidRDefault="00D73572" w:rsidP="00D73572">
      <w:pPr>
        <w:rPr>
          <w:rFonts w:ascii="Arial" w:hAnsi="Arial"/>
          <w:sz w:val="18"/>
          <w:szCs w:val="18"/>
        </w:rPr>
      </w:pPr>
      <w:r w:rsidRPr="00782C3A">
        <w:rPr>
          <w:rFonts w:ascii="Arial" w:hAnsi="Arial"/>
          <w:sz w:val="18"/>
          <w:szCs w:val="18"/>
        </w:rPr>
        <w:t>Gründung:</w:t>
      </w:r>
      <w:r w:rsidRPr="00782C3A">
        <w:rPr>
          <w:rFonts w:ascii="Arial" w:hAnsi="Arial"/>
          <w:sz w:val="18"/>
          <w:szCs w:val="18"/>
        </w:rPr>
        <w:tab/>
      </w:r>
      <w:r w:rsidRPr="00782C3A">
        <w:rPr>
          <w:rFonts w:ascii="Arial" w:hAnsi="Arial"/>
          <w:sz w:val="18"/>
          <w:szCs w:val="18"/>
        </w:rPr>
        <w:tab/>
        <w:t>1969 (als Tochter der Firma Getzner, Mutter &amp; Cie</w:t>
      </w:r>
      <w:r>
        <w:rPr>
          <w:rFonts w:ascii="Arial" w:hAnsi="Arial"/>
          <w:sz w:val="18"/>
          <w:szCs w:val="18"/>
        </w:rPr>
        <w:t>.</w:t>
      </w:r>
      <w:r w:rsidRPr="00782C3A">
        <w:rPr>
          <w:rFonts w:ascii="Arial" w:hAnsi="Arial"/>
          <w:sz w:val="18"/>
          <w:szCs w:val="18"/>
        </w:rPr>
        <w:t>)</w:t>
      </w:r>
    </w:p>
    <w:p w:rsidR="00D73572" w:rsidRPr="00782C3A" w:rsidRDefault="00D73572" w:rsidP="00D73572">
      <w:pPr>
        <w:rPr>
          <w:rFonts w:ascii="Arial" w:hAnsi="Arial"/>
          <w:sz w:val="18"/>
          <w:szCs w:val="18"/>
        </w:rPr>
      </w:pPr>
      <w:r w:rsidRPr="00782C3A">
        <w:rPr>
          <w:rFonts w:ascii="Arial" w:hAnsi="Arial"/>
          <w:sz w:val="18"/>
          <w:szCs w:val="18"/>
        </w:rPr>
        <w:t xml:space="preserve">Geschäftsführer: </w:t>
      </w:r>
      <w:r w:rsidRPr="00782C3A">
        <w:rPr>
          <w:rFonts w:ascii="Arial" w:hAnsi="Arial"/>
          <w:sz w:val="18"/>
          <w:szCs w:val="18"/>
        </w:rPr>
        <w:tab/>
      </w:r>
      <w:r w:rsidRPr="00782C3A">
        <w:rPr>
          <w:rFonts w:ascii="Arial" w:hAnsi="Arial"/>
          <w:sz w:val="18"/>
          <w:szCs w:val="18"/>
        </w:rPr>
        <w:tab/>
        <w:t>Ing. Jürgen Rainalter</w:t>
      </w:r>
    </w:p>
    <w:p w:rsidR="00D73572" w:rsidRPr="00782C3A" w:rsidRDefault="00D73572" w:rsidP="00D73572">
      <w:pPr>
        <w:rPr>
          <w:rFonts w:ascii="Arial" w:hAnsi="Arial"/>
          <w:sz w:val="18"/>
          <w:szCs w:val="18"/>
        </w:rPr>
      </w:pPr>
      <w:r w:rsidRPr="00782C3A">
        <w:rPr>
          <w:rFonts w:ascii="Arial" w:hAnsi="Arial"/>
          <w:sz w:val="18"/>
          <w:szCs w:val="18"/>
        </w:rPr>
        <w:t>Mitarbeiter/innen:</w:t>
      </w:r>
      <w:r w:rsidRPr="00782C3A">
        <w:rPr>
          <w:rFonts w:ascii="Arial" w:hAnsi="Arial"/>
          <w:sz w:val="18"/>
          <w:szCs w:val="18"/>
        </w:rPr>
        <w:tab/>
      </w:r>
      <w:r w:rsidRPr="00782C3A">
        <w:rPr>
          <w:rFonts w:ascii="Arial" w:hAnsi="Arial"/>
          <w:sz w:val="18"/>
          <w:szCs w:val="18"/>
        </w:rPr>
        <w:tab/>
      </w:r>
      <w:r>
        <w:rPr>
          <w:rFonts w:ascii="Arial" w:hAnsi="Arial"/>
          <w:sz w:val="18"/>
          <w:szCs w:val="18"/>
        </w:rPr>
        <w:t>420 (davon 290</w:t>
      </w:r>
      <w:r w:rsidRPr="00782C3A">
        <w:rPr>
          <w:rFonts w:ascii="Arial" w:hAnsi="Arial"/>
          <w:sz w:val="18"/>
          <w:szCs w:val="18"/>
        </w:rPr>
        <w:t xml:space="preserve"> am Standort </w:t>
      </w:r>
      <w:proofErr w:type="spellStart"/>
      <w:r w:rsidRPr="00782C3A">
        <w:rPr>
          <w:rFonts w:ascii="Arial" w:hAnsi="Arial"/>
          <w:sz w:val="18"/>
          <w:szCs w:val="18"/>
        </w:rPr>
        <w:t>Bürs</w:t>
      </w:r>
      <w:proofErr w:type="spellEnd"/>
      <w:r>
        <w:rPr>
          <w:rFonts w:ascii="Arial" w:hAnsi="Arial"/>
          <w:sz w:val="18"/>
          <w:szCs w:val="18"/>
        </w:rPr>
        <w:t>)</w:t>
      </w:r>
    </w:p>
    <w:p w:rsidR="00D73572" w:rsidRPr="00782C3A" w:rsidRDefault="00D73572" w:rsidP="00D73572">
      <w:pPr>
        <w:rPr>
          <w:rFonts w:ascii="Arial" w:hAnsi="Arial"/>
          <w:sz w:val="18"/>
          <w:szCs w:val="18"/>
        </w:rPr>
      </w:pPr>
      <w:r w:rsidRPr="00782C3A">
        <w:rPr>
          <w:rFonts w:ascii="Arial" w:hAnsi="Arial"/>
          <w:sz w:val="18"/>
          <w:szCs w:val="18"/>
        </w:rPr>
        <w:lastRenderedPageBreak/>
        <w:t xml:space="preserve">Umsatz </w:t>
      </w:r>
      <w:r>
        <w:rPr>
          <w:rFonts w:ascii="Arial" w:hAnsi="Arial"/>
          <w:sz w:val="18"/>
          <w:szCs w:val="18"/>
        </w:rPr>
        <w:t>2017:</w:t>
      </w:r>
      <w:r>
        <w:rPr>
          <w:rFonts w:ascii="Arial" w:hAnsi="Arial"/>
          <w:sz w:val="18"/>
          <w:szCs w:val="18"/>
        </w:rPr>
        <w:tab/>
      </w:r>
      <w:r>
        <w:rPr>
          <w:rFonts w:ascii="Arial" w:hAnsi="Arial"/>
          <w:sz w:val="18"/>
          <w:szCs w:val="18"/>
        </w:rPr>
        <w:tab/>
        <w:t>95,2</w:t>
      </w:r>
      <w:r w:rsidRPr="00782C3A">
        <w:rPr>
          <w:rFonts w:ascii="Arial" w:hAnsi="Arial"/>
          <w:sz w:val="18"/>
          <w:szCs w:val="18"/>
        </w:rPr>
        <w:t xml:space="preserve"> Mio. Euro</w:t>
      </w:r>
    </w:p>
    <w:p w:rsidR="00D73572" w:rsidRPr="00782C3A" w:rsidRDefault="00D73572" w:rsidP="00D73572">
      <w:pPr>
        <w:rPr>
          <w:rFonts w:ascii="Arial" w:hAnsi="Arial"/>
          <w:sz w:val="18"/>
          <w:szCs w:val="18"/>
        </w:rPr>
      </w:pPr>
      <w:r w:rsidRPr="00782C3A">
        <w:rPr>
          <w:rFonts w:ascii="Arial" w:hAnsi="Arial"/>
          <w:sz w:val="18"/>
          <w:szCs w:val="18"/>
        </w:rPr>
        <w:t>Geschäftsbereiche:</w:t>
      </w:r>
      <w:r w:rsidRPr="00782C3A">
        <w:rPr>
          <w:rFonts w:ascii="Arial" w:hAnsi="Arial"/>
          <w:sz w:val="18"/>
          <w:szCs w:val="18"/>
        </w:rPr>
        <w:tab/>
        <w:t>Bahn, Bau, Industrie</w:t>
      </w:r>
    </w:p>
    <w:p w:rsidR="00D73572" w:rsidRPr="00782C3A" w:rsidRDefault="00D73572" w:rsidP="00D73572">
      <w:pPr>
        <w:rPr>
          <w:rFonts w:ascii="Arial" w:hAnsi="Arial"/>
          <w:sz w:val="18"/>
          <w:szCs w:val="18"/>
        </w:rPr>
      </w:pPr>
      <w:r w:rsidRPr="00782C3A">
        <w:rPr>
          <w:rFonts w:ascii="Arial" w:hAnsi="Arial"/>
          <w:sz w:val="18"/>
          <w:szCs w:val="18"/>
        </w:rPr>
        <w:t xml:space="preserve">Headquarter: </w:t>
      </w:r>
      <w:r w:rsidRPr="00782C3A">
        <w:rPr>
          <w:rFonts w:ascii="Arial" w:hAnsi="Arial"/>
          <w:sz w:val="18"/>
          <w:szCs w:val="18"/>
        </w:rPr>
        <w:tab/>
      </w:r>
      <w:r w:rsidRPr="00782C3A">
        <w:rPr>
          <w:rFonts w:ascii="Arial" w:hAnsi="Arial"/>
          <w:sz w:val="18"/>
          <w:szCs w:val="18"/>
        </w:rPr>
        <w:tab/>
      </w:r>
      <w:proofErr w:type="spellStart"/>
      <w:r w:rsidRPr="00782C3A">
        <w:rPr>
          <w:rFonts w:ascii="Arial" w:hAnsi="Arial"/>
          <w:sz w:val="18"/>
          <w:szCs w:val="18"/>
        </w:rPr>
        <w:t>Bürs</w:t>
      </w:r>
      <w:proofErr w:type="spellEnd"/>
      <w:r w:rsidRPr="00782C3A">
        <w:rPr>
          <w:rFonts w:ascii="Arial" w:hAnsi="Arial"/>
          <w:sz w:val="18"/>
          <w:szCs w:val="18"/>
        </w:rPr>
        <w:t xml:space="preserve"> (AT)</w:t>
      </w:r>
      <w:r w:rsidRPr="00782C3A">
        <w:rPr>
          <w:rFonts w:ascii="Arial" w:hAnsi="Arial"/>
          <w:sz w:val="18"/>
          <w:szCs w:val="18"/>
        </w:rPr>
        <w:br/>
        <w:t>Standorte:</w:t>
      </w:r>
      <w:r w:rsidRPr="00782C3A">
        <w:rPr>
          <w:rFonts w:ascii="Arial" w:hAnsi="Arial"/>
          <w:sz w:val="18"/>
          <w:szCs w:val="18"/>
        </w:rPr>
        <w:tab/>
      </w:r>
      <w:r w:rsidRPr="00782C3A">
        <w:rPr>
          <w:rFonts w:ascii="Arial" w:hAnsi="Arial"/>
          <w:sz w:val="18"/>
          <w:szCs w:val="18"/>
        </w:rPr>
        <w:tab/>
        <w:t xml:space="preserve">Peking, </w:t>
      </w:r>
      <w:proofErr w:type="spellStart"/>
      <w:r w:rsidRPr="00782C3A">
        <w:rPr>
          <w:rFonts w:ascii="Arial" w:hAnsi="Arial"/>
          <w:sz w:val="18"/>
          <w:szCs w:val="18"/>
        </w:rPr>
        <w:t>Kunshan</w:t>
      </w:r>
      <w:proofErr w:type="spellEnd"/>
      <w:r w:rsidRPr="00782C3A">
        <w:rPr>
          <w:rFonts w:ascii="Arial" w:hAnsi="Arial"/>
          <w:sz w:val="18"/>
          <w:szCs w:val="18"/>
        </w:rPr>
        <w:t xml:space="preserve"> (CN), München, Berlin, Stuttgart (DE), </w:t>
      </w:r>
      <w:r w:rsidRPr="00782C3A">
        <w:rPr>
          <w:rFonts w:ascii="Arial" w:hAnsi="Arial"/>
          <w:bCs/>
          <w:sz w:val="18"/>
          <w:szCs w:val="18"/>
        </w:rPr>
        <w:t xml:space="preserve">Lyon (FR), </w:t>
      </w:r>
      <w:r w:rsidRPr="00782C3A">
        <w:rPr>
          <w:rFonts w:ascii="Arial" w:hAnsi="Arial"/>
          <w:bCs/>
          <w:sz w:val="18"/>
          <w:szCs w:val="18"/>
        </w:rPr>
        <w:br/>
      </w:r>
      <w:r w:rsidRPr="00782C3A">
        <w:rPr>
          <w:rFonts w:ascii="Arial" w:hAnsi="Arial"/>
          <w:bCs/>
          <w:sz w:val="18"/>
          <w:szCs w:val="18"/>
        </w:rPr>
        <w:tab/>
      </w:r>
      <w:r w:rsidRPr="00782C3A">
        <w:rPr>
          <w:rFonts w:ascii="Arial" w:hAnsi="Arial"/>
          <w:bCs/>
          <w:sz w:val="18"/>
          <w:szCs w:val="18"/>
        </w:rPr>
        <w:tab/>
      </w:r>
      <w:r w:rsidRPr="00782C3A">
        <w:rPr>
          <w:rFonts w:ascii="Arial" w:hAnsi="Arial"/>
          <w:bCs/>
          <w:sz w:val="18"/>
          <w:szCs w:val="18"/>
        </w:rPr>
        <w:tab/>
      </w:r>
      <w:r w:rsidRPr="00782C3A">
        <w:rPr>
          <w:rFonts w:ascii="Arial" w:hAnsi="Arial"/>
          <w:sz w:val="18"/>
          <w:szCs w:val="18"/>
        </w:rPr>
        <w:t>Pune (IN), Amman (JO), Tokio (JP), Charlotte</w:t>
      </w:r>
      <w:r w:rsidR="00245829">
        <w:rPr>
          <w:rFonts w:ascii="Arial" w:hAnsi="Arial"/>
          <w:sz w:val="18"/>
          <w:szCs w:val="18"/>
        </w:rPr>
        <w:t>, Decatur</w:t>
      </w:r>
      <w:r w:rsidRPr="00782C3A">
        <w:rPr>
          <w:rFonts w:ascii="Arial" w:hAnsi="Arial"/>
          <w:sz w:val="18"/>
          <w:szCs w:val="18"/>
        </w:rPr>
        <w:t xml:space="preserve"> (US) </w:t>
      </w:r>
    </w:p>
    <w:p w:rsidR="00D73572" w:rsidRPr="00782C3A" w:rsidRDefault="00D73572" w:rsidP="00D73572">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94</w:t>
      </w:r>
      <w:r w:rsidRPr="00782C3A">
        <w:rPr>
          <w:rFonts w:ascii="Arial" w:hAnsi="Arial"/>
          <w:sz w:val="18"/>
          <w:szCs w:val="18"/>
        </w:rPr>
        <w:t xml:space="preserve"> Prozent</w:t>
      </w:r>
    </w:p>
    <w:p w:rsidR="00D11160" w:rsidRDefault="00D11160" w:rsidP="00D11160">
      <w:pPr>
        <w:rPr>
          <w:rFonts w:ascii="Arial" w:hAnsi="Arial"/>
          <w:sz w:val="22"/>
          <w:szCs w:val="22"/>
        </w:rPr>
      </w:pPr>
    </w:p>
    <w:p w:rsidR="00D73572" w:rsidRDefault="00D73572" w:rsidP="00D11160">
      <w:pPr>
        <w:rPr>
          <w:rFonts w:ascii="Arial" w:hAnsi="Arial"/>
          <w:sz w:val="22"/>
          <w:szCs w:val="22"/>
        </w:rPr>
      </w:pPr>
    </w:p>
    <w:p w:rsidR="00245829" w:rsidRDefault="00245829" w:rsidP="00D11160">
      <w:pPr>
        <w:rPr>
          <w:ins w:id="1" w:author="Wanda Mikulec-Schwarz" w:date="2018-10-16T13:03:00Z"/>
          <w:rFonts w:ascii="Arial" w:hAnsi="Arial" w:cs="Arial"/>
          <w:b/>
          <w:sz w:val="22"/>
          <w:szCs w:val="22"/>
        </w:rPr>
        <w:sectPr w:rsidR="00245829" w:rsidSect="00D11160">
          <w:headerReference w:type="first" r:id="rId11"/>
          <w:type w:val="continuous"/>
          <w:pgSz w:w="11900" w:h="16840"/>
          <w:pgMar w:top="1417" w:right="1417" w:bottom="1134" w:left="1417" w:header="708" w:footer="708" w:gutter="0"/>
          <w:cols w:space="708"/>
          <w:titlePg/>
          <w:docGrid w:linePitch="326"/>
        </w:sectPr>
      </w:pPr>
    </w:p>
    <w:p w:rsidR="00D11160" w:rsidRPr="008A02B9" w:rsidRDefault="00D11160" w:rsidP="00D11160">
      <w:pPr>
        <w:rPr>
          <w:rFonts w:ascii="Arial" w:hAnsi="Arial" w:cs="Arial"/>
          <w:sz w:val="22"/>
          <w:szCs w:val="22"/>
        </w:rPr>
      </w:pPr>
      <w:r w:rsidRPr="008A02B9">
        <w:rPr>
          <w:rFonts w:ascii="Arial" w:hAnsi="Arial" w:cs="Arial"/>
          <w:b/>
          <w:sz w:val="22"/>
          <w:szCs w:val="22"/>
        </w:rPr>
        <w:t>Weitere Informationen:</w:t>
      </w:r>
      <w:r w:rsidRPr="008A02B9">
        <w:rPr>
          <w:rFonts w:ascii="Arial" w:hAnsi="Arial" w:cs="Arial"/>
          <w:b/>
          <w:sz w:val="22"/>
          <w:szCs w:val="22"/>
        </w:rPr>
        <w:br/>
      </w:r>
      <w:r w:rsidR="00D73572">
        <w:rPr>
          <w:rFonts w:ascii="Arial" w:hAnsi="Arial" w:cs="Arial"/>
          <w:sz w:val="22"/>
          <w:szCs w:val="22"/>
        </w:rPr>
        <w:t xml:space="preserve">Getzner Werkstoffe </w:t>
      </w:r>
      <w:r w:rsidRPr="008A02B9">
        <w:rPr>
          <w:rFonts w:ascii="Arial" w:hAnsi="Arial" w:cs="Arial"/>
          <w:sz w:val="22"/>
          <w:szCs w:val="22"/>
        </w:rPr>
        <w:t>GmbH</w:t>
      </w:r>
      <w:r w:rsidRPr="008A02B9">
        <w:rPr>
          <w:rFonts w:ascii="Arial" w:hAnsi="Arial" w:cs="Arial"/>
          <w:sz w:val="22"/>
          <w:szCs w:val="22"/>
        </w:rPr>
        <w:br/>
      </w:r>
      <w:r w:rsidR="00D73572">
        <w:rPr>
          <w:rFonts w:ascii="Arial" w:hAnsi="Arial" w:cs="Arial"/>
          <w:sz w:val="22"/>
          <w:szCs w:val="22"/>
        </w:rPr>
        <w:t>Nancy Brandt</w:t>
      </w:r>
      <w:r w:rsidRPr="008A02B9">
        <w:rPr>
          <w:rFonts w:ascii="Arial" w:hAnsi="Arial" w:cs="Arial"/>
          <w:sz w:val="22"/>
          <w:szCs w:val="22"/>
        </w:rPr>
        <w:br/>
        <w:t>T +43-5552-201-18</w:t>
      </w:r>
      <w:r w:rsidR="00D73572">
        <w:rPr>
          <w:rFonts w:ascii="Arial" w:hAnsi="Arial" w:cs="Arial"/>
          <w:sz w:val="22"/>
          <w:szCs w:val="22"/>
        </w:rPr>
        <w:t>70</w:t>
      </w:r>
      <w:r w:rsidRPr="008A02B9">
        <w:rPr>
          <w:rFonts w:ascii="Arial" w:hAnsi="Arial" w:cs="Arial"/>
          <w:sz w:val="22"/>
          <w:szCs w:val="22"/>
        </w:rPr>
        <w:br/>
      </w:r>
      <w:r w:rsidR="00D73572">
        <w:rPr>
          <w:rFonts w:ascii="Arial" w:hAnsi="Arial" w:cs="Arial"/>
          <w:sz w:val="22"/>
          <w:szCs w:val="22"/>
        </w:rPr>
        <w:t>nancy.brandt</w:t>
      </w:r>
      <w:r w:rsidRPr="008A02B9">
        <w:rPr>
          <w:rFonts w:ascii="Arial" w:hAnsi="Arial" w:cs="Arial"/>
          <w:sz w:val="22"/>
          <w:szCs w:val="22"/>
        </w:rPr>
        <w:t>@getzner.com</w:t>
      </w:r>
    </w:p>
    <w:p w:rsidR="00D11160" w:rsidRPr="008A02B9" w:rsidRDefault="00D11160" w:rsidP="00D11160">
      <w:pPr>
        <w:rPr>
          <w:rFonts w:ascii="Arial" w:hAnsi="Arial" w:cs="Arial"/>
          <w:sz w:val="22"/>
          <w:szCs w:val="22"/>
        </w:rPr>
      </w:pPr>
    </w:p>
    <w:p w:rsidR="00245829" w:rsidRPr="002B6316" w:rsidRDefault="00245829" w:rsidP="00245829">
      <w:pPr>
        <w:rPr>
          <w:rFonts w:ascii="Arial" w:hAnsi="Arial" w:cs="Arial"/>
          <w:color w:val="000000"/>
          <w:sz w:val="22"/>
          <w:szCs w:val="22"/>
        </w:rPr>
      </w:pPr>
      <w:r w:rsidRPr="002B6316">
        <w:rPr>
          <w:rFonts w:ascii="Arial" w:hAnsi="Arial" w:cs="Arial"/>
          <w:color w:val="000000"/>
          <w:sz w:val="22"/>
          <w:szCs w:val="22"/>
        </w:rPr>
        <w:t>Pressekontakt:</w:t>
      </w:r>
    </w:p>
    <w:p w:rsidR="00245829" w:rsidRPr="002B6316" w:rsidRDefault="00245829" w:rsidP="00245829">
      <w:pPr>
        <w:pStyle w:val="HTMLVorformatiert"/>
        <w:rPr>
          <w:rFonts w:ascii="Arial" w:hAnsi="Arial" w:cs="Arial"/>
          <w:color w:val="000000"/>
          <w:sz w:val="22"/>
          <w:szCs w:val="22"/>
        </w:rPr>
      </w:pPr>
      <w:r w:rsidRPr="002B6316">
        <w:rPr>
          <w:rFonts w:ascii="Arial" w:hAnsi="Arial" w:cs="Arial"/>
          <w:color w:val="000000"/>
          <w:sz w:val="22"/>
          <w:szCs w:val="22"/>
        </w:rPr>
        <w:t>Wanda Mikulec-Schwarz</w:t>
      </w:r>
    </w:p>
    <w:p w:rsidR="00245829" w:rsidRPr="002B6316" w:rsidRDefault="00245829" w:rsidP="00245829">
      <w:pPr>
        <w:pStyle w:val="HTMLVorformatiert"/>
        <w:rPr>
          <w:rFonts w:ascii="Arial" w:hAnsi="Arial" w:cs="Arial"/>
          <w:color w:val="000000"/>
          <w:sz w:val="22"/>
          <w:szCs w:val="22"/>
        </w:rPr>
      </w:pPr>
      <w:proofErr w:type="spellStart"/>
      <w:r w:rsidRPr="002B6316">
        <w:rPr>
          <w:rFonts w:ascii="Arial" w:hAnsi="Arial" w:cs="Arial"/>
          <w:color w:val="000000"/>
          <w:sz w:val="22"/>
          <w:szCs w:val="22"/>
        </w:rPr>
        <w:t>ikp</w:t>
      </w:r>
      <w:proofErr w:type="spellEnd"/>
      <w:r w:rsidRPr="002B6316">
        <w:rPr>
          <w:rFonts w:ascii="Arial" w:hAnsi="Arial" w:cs="Arial"/>
          <w:color w:val="000000"/>
          <w:sz w:val="22"/>
          <w:szCs w:val="22"/>
        </w:rPr>
        <w:t xml:space="preserve"> Vorarlberg GmbH</w:t>
      </w:r>
    </w:p>
    <w:p w:rsidR="00245829" w:rsidRPr="002B6316" w:rsidRDefault="00245829" w:rsidP="00245829">
      <w:pPr>
        <w:pStyle w:val="HTMLVorformatiert"/>
        <w:rPr>
          <w:rFonts w:ascii="Arial" w:hAnsi="Arial" w:cs="Arial"/>
          <w:color w:val="000000"/>
          <w:sz w:val="22"/>
          <w:szCs w:val="22"/>
        </w:rPr>
      </w:pPr>
      <w:r w:rsidRPr="002B6316">
        <w:rPr>
          <w:rFonts w:ascii="Arial" w:hAnsi="Arial" w:cs="Arial"/>
          <w:color w:val="000000"/>
          <w:sz w:val="22"/>
          <w:szCs w:val="22"/>
        </w:rPr>
        <w:t>T: +43-5572-398811</w:t>
      </w:r>
    </w:p>
    <w:p w:rsidR="00D11160" w:rsidRPr="008A02B9" w:rsidRDefault="00245829" w:rsidP="00245829">
      <w:pPr>
        <w:rPr>
          <w:rFonts w:ascii="Arial" w:hAnsi="Arial" w:cs="Arial"/>
          <w:sz w:val="22"/>
          <w:szCs w:val="22"/>
        </w:rPr>
      </w:pPr>
      <w:r>
        <w:rPr>
          <w:rFonts w:ascii="Arial" w:hAnsi="Arial" w:cs="Arial"/>
          <w:color w:val="000000"/>
          <w:sz w:val="22"/>
          <w:szCs w:val="22"/>
        </w:rPr>
        <w:t>wanda.schwarz@ikp.at</w:t>
      </w:r>
    </w:p>
    <w:p w:rsidR="00245829" w:rsidRDefault="00245829" w:rsidP="00D11160">
      <w:pPr>
        <w:rPr>
          <w:ins w:id="2" w:author="Wanda Mikulec-Schwarz" w:date="2018-10-16T13:03:00Z"/>
          <w:rFonts w:ascii="Arial" w:hAnsi="Arial"/>
          <w:color w:val="000000" w:themeColor="text1"/>
          <w:sz w:val="22"/>
          <w:szCs w:val="22"/>
        </w:rPr>
        <w:sectPr w:rsidR="00245829" w:rsidSect="00245829">
          <w:type w:val="continuous"/>
          <w:pgSz w:w="11900" w:h="16840"/>
          <w:pgMar w:top="1417" w:right="1417" w:bottom="1134" w:left="1417" w:header="708" w:footer="708" w:gutter="0"/>
          <w:cols w:num="2" w:space="708"/>
          <w:titlePg/>
          <w:docGrid w:linePitch="326"/>
        </w:sectPr>
      </w:pPr>
    </w:p>
    <w:p w:rsidR="00042FB1" w:rsidRPr="00F127A6" w:rsidRDefault="00042FB1" w:rsidP="00D11160">
      <w:pPr>
        <w:rPr>
          <w:rFonts w:ascii="Arial" w:hAnsi="Arial"/>
          <w:color w:val="000000" w:themeColor="text1"/>
          <w:sz w:val="22"/>
          <w:szCs w:val="22"/>
        </w:rPr>
      </w:pPr>
    </w:p>
    <w:sectPr w:rsidR="00042FB1" w:rsidRPr="00F127A6" w:rsidSect="00D11160">
      <w:type w:val="continuous"/>
      <w:pgSz w:w="11900" w:h="16840"/>
      <w:pgMar w:top="1417" w:right="1417" w:bottom="1134"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96" w:rsidRDefault="003D1A96">
      <w:r>
        <w:separator/>
      </w:r>
    </w:p>
  </w:endnote>
  <w:endnote w:type="continuationSeparator" w:id="0">
    <w:p w:rsidR="003D1A96" w:rsidRDefault="003D1A96">
      <w:r>
        <w:continuationSeparator/>
      </w:r>
    </w:p>
  </w:endnote>
  <w:endnote w:type="continuationNotice" w:id="1">
    <w:p w:rsidR="003D1A96" w:rsidRDefault="003D1A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altName w:val="Sylfaen"/>
    <w:panose1 w:val="02020603050405020304"/>
    <w:charset w:val="00"/>
    <w:family w:val="auto"/>
    <w:pitch w:val="variable"/>
    <w:sig w:usb0="00000003" w:usb1="00000000" w:usb2="00000000" w:usb3="00000000" w:csb0="00000007" w:csb1="00000000"/>
  </w:font>
  <w:font w:name="Helvetica">
    <w:panose1 w:val="020B0604020202020204"/>
    <w:charset w:val="00"/>
    <w:family w:val="swiss"/>
    <w:notTrueType/>
    <w:pitch w:val="variable"/>
    <w:sig w:usb0="00000003" w:usb1="00000000" w:usb2="00000000" w:usb3="00000000" w:csb0="00000001" w:csb1="00000000"/>
  </w:font>
  <w:font w:name="Interstate-Light">
    <w:altName w:val="Interstate-Light"/>
    <w:panose1 w:val="02000606030000020004"/>
    <w:charset w:val="00"/>
    <w:family w:val="auto"/>
    <w:pitch w:val="variable"/>
    <w:sig w:usb0="80000027" w:usb1="0000004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96" w:rsidRDefault="003D1A96">
      <w:r>
        <w:separator/>
      </w:r>
    </w:p>
  </w:footnote>
  <w:footnote w:type="continuationSeparator" w:id="0">
    <w:p w:rsidR="003D1A96" w:rsidRDefault="003D1A96">
      <w:r>
        <w:continuationSeparator/>
      </w:r>
    </w:p>
  </w:footnote>
  <w:footnote w:type="continuationNotice" w:id="1">
    <w:p w:rsidR="003D1A96" w:rsidRDefault="003D1A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498" w:rsidRDefault="00792498" w:rsidP="00792498">
    <w:pPr>
      <w:pStyle w:val="Kopfzeile"/>
    </w:pPr>
    <w:r w:rsidRPr="00117FA9">
      <w:rPr>
        <w:noProof/>
      </w:rPr>
      <w:drawing>
        <wp:anchor distT="0" distB="0" distL="114300" distR="114300" simplePos="0" relativeHeight="251659264" behindDoc="1" locked="0" layoutInCell="1" allowOverlap="1" wp14:anchorId="4271370B" wp14:editId="0C598AB9">
          <wp:simplePos x="0" y="0"/>
          <wp:positionH relativeFrom="column">
            <wp:posOffset>3810000</wp:posOffset>
          </wp:positionH>
          <wp:positionV relativeFrom="paragraph">
            <wp:posOffset>-449580</wp:posOffset>
          </wp:positionV>
          <wp:extent cx="1800225" cy="1800225"/>
          <wp:effectExtent l="0" t="0" r="0" b="0"/>
          <wp:wrapTight wrapText="bothSides">
            <wp:wrapPolygon edited="0">
              <wp:start x="9371" y="3200"/>
              <wp:lineTo x="7771" y="3886"/>
              <wp:lineTo x="4571" y="6171"/>
              <wp:lineTo x="3886" y="7771"/>
              <wp:lineTo x="3200" y="10971"/>
              <wp:lineTo x="4571" y="15314"/>
              <wp:lineTo x="8229" y="17829"/>
              <wp:lineTo x="9371" y="18286"/>
              <wp:lineTo x="12114" y="18286"/>
              <wp:lineTo x="13257" y="17829"/>
              <wp:lineTo x="16914" y="15314"/>
              <wp:lineTo x="16914" y="14629"/>
              <wp:lineTo x="18286" y="11200"/>
              <wp:lineTo x="18286" y="10743"/>
              <wp:lineTo x="17371" y="7771"/>
              <wp:lineTo x="17143" y="6400"/>
              <wp:lineTo x="13714" y="3886"/>
              <wp:lineTo x="12114" y="3200"/>
              <wp:lineTo x="9371" y="3200"/>
            </wp:wrapPolygon>
          </wp:wrapTight>
          <wp:docPr id="4" name="Grafik 4" descr="J:\P3 Marketing\MK INTERN\CC\Marketing\Projekte\2018\200 Jahr Feier\Siegel\download\Siegel\Siegel_PNG\10992_200_Jahre_Siegel_nega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P3 Marketing\MK INTERN\CC\Marketing\Projekte\2018\200 Jahr Feier\Siegel\download\Siegel\Siegel_PNG\10992_200_Jahre_Siegel_negati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2498" w:rsidRDefault="00792498" w:rsidP="00792498">
    <w:pPr>
      <w:pStyle w:val="Kopfzeile"/>
    </w:pPr>
  </w:p>
  <w:p w:rsidR="00792498" w:rsidRDefault="0079249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C8B6C64"/>
    <w:multiLevelType w:val="hybridMultilevel"/>
    <w:tmpl w:val="33245002"/>
    <w:lvl w:ilvl="0" w:tplc="B3E617E0">
      <w:numFmt w:val="bullet"/>
      <w:lvlText w:val=""/>
      <w:lvlJc w:val="left"/>
      <w:pPr>
        <w:ind w:left="820" w:hanging="460"/>
      </w:pPr>
      <w:rPr>
        <w:rFonts w:ascii="Symbol" w:eastAsia="Times New Roman"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9F6554"/>
    <w:multiLevelType w:val="hybridMultilevel"/>
    <w:tmpl w:val="1632D5D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nda Mikulec-Schwarz">
    <w15:presenceInfo w15:providerId="None" w15:userId="Wanda Mikulec-Schwar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1"/>
  <w:activeWritingStyle w:appName="MSWord" w:lang="de-AT" w:vendorID="64" w:dllVersion="6" w:nlCheck="1" w:checkStyle="1"/>
  <w:activeWritingStyle w:appName="MSWord" w:lang="de-DE" w:vendorID="64" w:dllVersion="6" w:nlCheck="1" w:checkStyle="1"/>
  <w:activeWritingStyle w:appName="MSWord" w:lang="fr-FR"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14F74"/>
    <w:rsid w:val="00020450"/>
    <w:rsid w:val="00021B51"/>
    <w:rsid w:val="00021EB4"/>
    <w:rsid w:val="000255AC"/>
    <w:rsid w:val="00026E6A"/>
    <w:rsid w:val="00027BA6"/>
    <w:rsid w:val="000303F6"/>
    <w:rsid w:val="000310EE"/>
    <w:rsid w:val="000310F4"/>
    <w:rsid w:val="00031B5F"/>
    <w:rsid w:val="00032978"/>
    <w:rsid w:val="00033C86"/>
    <w:rsid w:val="00035B82"/>
    <w:rsid w:val="0003642C"/>
    <w:rsid w:val="00037060"/>
    <w:rsid w:val="000371BD"/>
    <w:rsid w:val="00040243"/>
    <w:rsid w:val="0004176D"/>
    <w:rsid w:val="00041BF9"/>
    <w:rsid w:val="00042FB1"/>
    <w:rsid w:val="000432EE"/>
    <w:rsid w:val="000463CD"/>
    <w:rsid w:val="00046F9D"/>
    <w:rsid w:val="0005393E"/>
    <w:rsid w:val="00055849"/>
    <w:rsid w:val="00060F7D"/>
    <w:rsid w:val="00061DF1"/>
    <w:rsid w:val="00065259"/>
    <w:rsid w:val="00067407"/>
    <w:rsid w:val="0006752D"/>
    <w:rsid w:val="00070904"/>
    <w:rsid w:val="00070C67"/>
    <w:rsid w:val="000710E3"/>
    <w:rsid w:val="000729F1"/>
    <w:rsid w:val="00072E56"/>
    <w:rsid w:val="00076CCE"/>
    <w:rsid w:val="00077DA3"/>
    <w:rsid w:val="00081977"/>
    <w:rsid w:val="00083916"/>
    <w:rsid w:val="00084DA8"/>
    <w:rsid w:val="000875B3"/>
    <w:rsid w:val="000906D5"/>
    <w:rsid w:val="00090823"/>
    <w:rsid w:val="00091212"/>
    <w:rsid w:val="00091EF3"/>
    <w:rsid w:val="00092AD8"/>
    <w:rsid w:val="0009307A"/>
    <w:rsid w:val="00094657"/>
    <w:rsid w:val="0009485F"/>
    <w:rsid w:val="00094AB4"/>
    <w:rsid w:val="000953FD"/>
    <w:rsid w:val="000961BE"/>
    <w:rsid w:val="000A23DE"/>
    <w:rsid w:val="000A35E5"/>
    <w:rsid w:val="000A5E4F"/>
    <w:rsid w:val="000A646C"/>
    <w:rsid w:val="000A70C9"/>
    <w:rsid w:val="000A74F8"/>
    <w:rsid w:val="000B0771"/>
    <w:rsid w:val="000B32FE"/>
    <w:rsid w:val="000B7F59"/>
    <w:rsid w:val="000C12B1"/>
    <w:rsid w:val="000C1C72"/>
    <w:rsid w:val="000C5B60"/>
    <w:rsid w:val="000C7F22"/>
    <w:rsid w:val="000D2536"/>
    <w:rsid w:val="000D32B1"/>
    <w:rsid w:val="000D5177"/>
    <w:rsid w:val="000D6570"/>
    <w:rsid w:val="000E2940"/>
    <w:rsid w:val="000E45B0"/>
    <w:rsid w:val="000E4FBF"/>
    <w:rsid w:val="000E4FE4"/>
    <w:rsid w:val="000F52E9"/>
    <w:rsid w:val="000F5A42"/>
    <w:rsid w:val="000F7888"/>
    <w:rsid w:val="0010228D"/>
    <w:rsid w:val="001028AC"/>
    <w:rsid w:val="00104153"/>
    <w:rsid w:val="001050C0"/>
    <w:rsid w:val="00114E6E"/>
    <w:rsid w:val="001168E9"/>
    <w:rsid w:val="00122BB9"/>
    <w:rsid w:val="00125212"/>
    <w:rsid w:val="00127438"/>
    <w:rsid w:val="00127E58"/>
    <w:rsid w:val="00132943"/>
    <w:rsid w:val="00133C3F"/>
    <w:rsid w:val="0013689D"/>
    <w:rsid w:val="00137685"/>
    <w:rsid w:val="001378B6"/>
    <w:rsid w:val="00147A6D"/>
    <w:rsid w:val="00152CE8"/>
    <w:rsid w:val="001539DD"/>
    <w:rsid w:val="001550C1"/>
    <w:rsid w:val="00156AB5"/>
    <w:rsid w:val="00162C92"/>
    <w:rsid w:val="0016390C"/>
    <w:rsid w:val="00166778"/>
    <w:rsid w:val="00167D10"/>
    <w:rsid w:val="0017062D"/>
    <w:rsid w:val="00174C3C"/>
    <w:rsid w:val="00177DE6"/>
    <w:rsid w:val="001837E8"/>
    <w:rsid w:val="00183971"/>
    <w:rsid w:val="001839FC"/>
    <w:rsid w:val="0018572F"/>
    <w:rsid w:val="00187211"/>
    <w:rsid w:val="001916AF"/>
    <w:rsid w:val="00191F98"/>
    <w:rsid w:val="001922AB"/>
    <w:rsid w:val="0019454F"/>
    <w:rsid w:val="00194B63"/>
    <w:rsid w:val="00194C1A"/>
    <w:rsid w:val="00194D69"/>
    <w:rsid w:val="0019638A"/>
    <w:rsid w:val="001A29CF"/>
    <w:rsid w:val="001A470B"/>
    <w:rsid w:val="001A759B"/>
    <w:rsid w:val="001B39CC"/>
    <w:rsid w:val="001B4A8E"/>
    <w:rsid w:val="001B75E8"/>
    <w:rsid w:val="001C202D"/>
    <w:rsid w:val="001C2D2C"/>
    <w:rsid w:val="001D0455"/>
    <w:rsid w:val="001D04AC"/>
    <w:rsid w:val="001D0DF2"/>
    <w:rsid w:val="001D2D0E"/>
    <w:rsid w:val="001D4ED0"/>
    <w:rsid w:val="001D639F"/>
    <w:rsid w:val="001D77F9"/>
    <w:rsid w:val="001D7B11"/>
    <w:rsid w:val="001E01A8"/>
    <w:rsid w:val="001E0BE1"/>
    <w:rsid w:val="001E31C0"/>
    <w:rsid w:val="001E3CD8"/>
    <w:rsid w:val="001F068E"/>
    <w:rsid w:val="001F0D0E"/>
    <w:rsid w:val="001F678D"/>
    <w:rsid w:val="001F6BD6"/>
    <w:rsid w:val="001F73ED"/>
    <w:rsid w:val="00200459"/>
    <w:rsid w:val="00204999"/>
    <w:rsid w:val="00205277"/>
    <w:rsid w:val="00206366"/>
    <w:rsid w:val="00207A39"/>
    <w:rsid w:val="00212D1F"/>
    <w:rsid w:val="00215067"/>
    <w:rsid w:val="002237C8"/>
    <w:rsid w:val="00224411"/>
    <w:rsid w:val="00224932"/>
    <w:rsid w:val="00227C59"/>
    <w:rsid w:val="00233A07"/>
    <w:rsid w:val="0023499A"/>
    <w:rsid w:val="002423E2"/>
    <w:rsid w:val="00244ECA"/>
    <w:rsid w:val="00245829"/>
    <w:rsid w:val="00245D28"/>
    <w:rsid w:val="0024601E"/>
    <w:rsid w:val="0025019B"/>
    <w:rsid w:val="00251DD4"/>
    <w:rsid w:val="002635A5"/>
    <w:rsid w:val="00264140"/>
    <w:rsid w:val="00264DC4"/>
    <w:rsid w:val="00270723"/>
    <w:rsid w:val="002707B9"/>
    <w:rsid w:val="00270ADF"/>
    <w:rsid w:val="002725B8"/>
    <w:rsid w:val="00273CAA"/>
    <w:rsid w:val="002749D7"/>
    <w:rsid w:val="00276DD0"/>
    <w:rsid w:val="002773D2"/>
    <w:rsid w:val="0027748A"/>
    <w:rsid w:val="00281A5F"/>
    <w:rsid w:val="00284311"/>
    <w:rsid w:val="00286BBB"/>
    <w:rsid w:val="00290B5E"/>
    <w:rsid w:val="00291AA5"/>
    <w:rsid w:val="00292C18"/>
    <w:rsid w:val="00294E3B"/>
    <w:rsid w:val="002A6998"/>
    <w:rsid w:val="002A69B3"/>
    <w:rsid w:val="002B41D0"/>
    <w:rsid w:val="002B57CA"/>
    <w:rsid w:val="002B7682"/>
    <w:rsid w:val="002C0231"/>
    <w:rsid w:val="002C235E"/>
    <w:rsid w:val="002C5275"/>
    <w:rsid w:val="002C580A"/>
    <w:rsid w:val="002C728D"/>
    <w:rsid w:val="002D0BDD"/>
    <w:rsid w:val="002D0D9B"/>
    <w:rsid w:val="002D1E37"/>
    <w:rsid w:val="002D2B1F"/>
    <w:rsid w:val="002D3088"/>
    <w:rsid w:val="002D43B5"/>
    <w:rsid w:val="002D50D7"/>
    <w:rsid w:val="002D78A8"/>
    <w:rsid w:val="002E0DAB"/>
    <w:rsid w:val="002F356C"/>
    <w:rsid w:val="002F5729"/>
    <w:rsid w:val="002F7DEB"/>
    <w:rsid w:val="00300B33"/>
    <w:rsid w:val="0030589D"/>
    <w:rsid w:val="003058FB"/>
    <w:rsid w:val="003126E0"/>
    <w:rsid w:val="00313021"/>
    <w:rsid w:val="00313C96"/>
    <w:rsid w:val="00316690"/>
    <w:rsid w:val="003215A0"/>
    <w:rsid w:val="0032672E"/>
    <w:rsid w:val="003316E6"/>
    <w:rsid w:val="00333623"/>
    <w:rsid w:val="00334481"/>
    <w:rsid w:val="00335506"/>
    <w:rsid w:val="00335982"/>
    <w:rsid w:val="0033733A"/>
    <w:rsid w:val="00337AD8"/>
    <w:rsid w:val="0034325F"/>
    <w:rsid w:val="00343AF9"/>
    <w:rsid w:val="0034487E"/>
    <w:rsid w:val="00345381"/>
    <w:rsid w:val="0035652B"/>
    <w:rsid w:val="00356D5C"/>
    <w:rsid w:val="00357554"/>
    <w:rsid w:val="00357626"/>
    <w:rsid w:val="00360F46"/>
    <w:rsid w:val="00361D6E"/>
    <w:rsid w:val="00362F75"/>
    <w:rsid w:val="003645A1"/>
    <w:rsid w:val="00364EAF"/>
    <w:rsid w:val="003650E5"/>
    <w:rsid w:val="00365EB7"/>
    <w:rsid w:val="00366B6F"/>
    <w:rsid w:val="00367548"/>
    <w:rsid w:val="0037231E"/>
    <w:rsid w:val="0037402F"/>
    <w:rsid w:val="00374E00"/>
    <w:rsid w:val="00375552"/>
    <w:rsid w:val="00375872"/>
    <w:rsid w:val="00381E0D"/>
    <w:rsid w:val="00383C18"/>
    <w:rsid w:val="00386145"/>
    <w:rsid w:val="00393277"/>
    <w:rsid w:val="003951C9"/>
    <w:rsid w:val="003961F3"/>
    <w:rsid w:val="00396C1A"/>
    <w:rsid w:val="003A1B7E"/>
    <w:rsid w:val="003A32D3"/>
    <w:rsid w:val="003B03F1"/>
    <w:rsid w:val="003B7F39"/>
    <w:rsid w:val="003B7FD2"/>
    <w:rsid w:val="003C0691"/>
    <w:rsid w:val="003C36D8"/>
    <w:rsid w:val="003C4B7A"/>
    <w:rsid w:val="003C4D13"/>
    <w:rsid w:val="003C559F"/>
    <w:rsid w:val="003C767B"/>
    <w:rsid w:val="003D08FE"/>
    <w:rsid w:val="003D1A96"/>
    <w:rsid w:val="003D368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3F65"/>
    <w:rsid w:val="0040665B"/>
    <w:rsid w:val="00407B7D"/>
    <w:rsid w:val="004117E5"/>
    <w:rsid w:val="004148F1"/>
    <w:rsid w:val="00415D18"/>
    <w:rsid w:val="00423A47"/>
    <w:rsid w:val="0042450F"/>
    <w:rsid w:val="004246ED"/>
    <w:rsid w:val="00427E46"/>
    <w:rsid w:val="00427E4E"/>
    <w:rsid w:val="004334E4"/>
    <w:rsid w:val="00434A8D"/>
    <w:rsid w:val="00434CE6"/>
    <w:rsid w:val="0043613C"/>
    <w:rsid w:val="004366BB"/>
    <w:rsid w:val="00436B60"/>
    <w:rsid w:val="00437A6D"/>
    <w:rsid w:val="004409C2"/>
    <w:rsid w:val="00440EBB"/>
    <w:rsid w:val="00442112"/>
    <w:rsid w:val="00444D7A"/>
    <w:rsid w:val="0044541D"/>
    <w:rsid w:val="00446928"/>
    <w:rsid w:val="00446A7B"/>
    <w:rsid w:val="004479BF"/>
    <w:rsid w:val="00450C43"/>
    <w:rsid w:val="00451046"/>
    <w:rsid w:val="00451D89"/>
    <w:rsid w:val="004523B4"/>
    <w:rsid w:val="004540BB"/>
    <w:rsid w:val="004541AC"/>
    <w:rsid w:val="004556D2"/>
    <w:rsid w:val="004556ED"/>
    <w:rsid w:val="00455C17"/>
    <w:rsid w:val="00456143"/>
    <w:rsid w:val="0045712C"/>
    <w:rsid w:val="0046186F"/>
    <w:rsid w:val="00464880"/>
    <w:rsid w:val="00464BC1"/>
    <w:rsid w:val="004656BA"/>
    <w:rsid w:val="00467871"/>
    <w:rsid w:val="004723BB"/>
    <w:rsid w:val="00482D55"/>
    <w:rsid w:val="00483884"/>
    <w:rsid w:val="0048737D"/>
    <w:rsid w:val="00492342"/>
    <w:rsid w:val="00492FE4"/>
    <w:rsid w:val="0049418D"/>
    <w:rsid w:val="00496186"/>
    <w:rsid w:val="00496DA8"/>
    <w:rsid w:val="004A2E40"/>
    <w:rsid w:val="004A31C5"/>
    <w:rsid w:val="004A548A"/>
    <w:rsid w:val="004A773C"/>
    <w:rsid w:val="004B2981"/>
    <w:rsid w:val="004B4C96"/>
    <w:rsid w:val="004C4ABA"/>
    <w:rsid w:val="004C523B"/>
    <w:rsid w:val="004C5D01"/>
    <w:rsid w:val="004C61B6"/>
    <w:rsid w:val="004D0AEE"/>
    <w:rsid w:val="004D0F17"/>
    <w:rsid w:val="004D15E2"/>
    <w:rsid w:val="004D2442"/>
    <w:rsid w:val="004D2854"/>
    <w:rsid w:val="004D30C6"/>
    <w:rsid w:val="004D4395"/>
    <w:rsid w:val="004D7E74"/>
    <w:rsid w:val="004E0F82"/>
    <w:rsid w:val="004E15BA"/>
    <w:rsid w:val="004E45FC"/>
    <w:rsid w:val="004E47B5"/>
    <w:rsid w:val="004E4C9A"/>
    <w:rsid w:val="004E52F5"/>
    <w:rsid w:val="004F2CF2"/>
    <w:rsid w:val="004F3DE2"/>
    <w:rsid w:val="004F5541"/>
    <w:rsid w:val="004F6CDE"/>
    <w:rsid w:val="004F7275"/>
    <w:rsid w:val="00501C17"/>
    <w:rsid w:val="005060AF"/>
    <w:rsid w:val="00510098"/>
    <w:rsid w:val="0051039A"/>
    <w:rsid w:val="00510DC9"/>
    <w:rsid w:val="005117C9"/>
    <w:rsid w:val="00511E3F"/>
    <w:rsid w:val="00513732"/>
    <w:rsid w:val="00516C92"/>
    <w:rsid w:val="005209F9"/>
    <w:rsid w:val="00523B0F"/>
    <w:rsid w:val="00524854"/>
    <w:rsid w:val="00527F50"/>
    <w:rsid w:val="00535EC6"/>
    <w:rsid w:val="005402B7"/>
    <w:rsid w:val="00540487"/>
    <w:rsid w:val="0054160B"/>
    <w:rsid w:val="00551ACD"/>
    <w:rsid w:val="00553D29"/>
    <w:rsid w:val="0055456C"/>
    <w:rsid w:val="005616AC"/>
    <w:rsid w:val="00563BF9"/>
    <w:rsid w:val="00566767"/>
    <w:rsid w:val="00567F37"/>
    <w:rsid w:val="005702F9"/>
    <w:rsid w:val="00573AB0"/>
    <w:rsid w:val="005760DB"/>
    <w:rsid w:val="00576BD2"/>
    <w:rsid w:val="00576BF3"/>
    <w:rsid w:val="00580428"/>
    <w:rsid w:val="00583E6E"/>
    <w:rsid w:val="005850AF"/>
    <w:rsid w:val="00586111"/>
    <w:rsid w:val="0059200B"/>
    <w:rsid w:val="00592360"/>
    <w:rsid w:val="00592445"/>
    <w:rsid w:val="00594AA1"/>
    <w:rsid w:val="005A1556"/>
    <w:rsid w:val="005A19A0"/>
    <w:rsid w:val="005A5A8C"/>
    <w:rsid w:val="005A62AC"/>
    <w:rsid w:val="005A70CE"/>
    <w:rsid w:val="005B15FD"/>
    <w:rsid w:val="005B7EB1"/>
    <w:rsid w:val="005C016B"/>
    <w:rsid w:val="005C4341"/>
    <w:rsid w:val="005D5779"/>
    <w:rsid w:val="005D7E09"/>
    <w:rsid w:val="005E0F36"/>
    <w:rsid w:val="005E14F9"/>
    <w:rsid w:val="005E34D6"/>
    <w:rsid w:val="005E3647"/>
    <w:rsid w:val="005E78C0"/>
    <w:rsid w:val="005F2F35"/>
    <w:rsid w:val="005F3387"/>
    <w:rsid w:val="005F34A2"/>
    <w:rsid w:val="005F3A04"/>
    <w:rsid w:val="005F5974"/>
    <w:rsid w:val="00600641"/>
    <w:rsid w:val="00601A62"/>
    <w:rsid w:val="00603480"/>
    <w:rsid w:val="0060578F"/>
    <w:rsid w:val="00611036"/>
    <w:rsid w:val="006122D4"/>
    <w:rsid w:val="00612AAC"/>
    <w:rsid w:val="00612CE8"/>
    <w:rsid w:val="00614337"/>
    <w:rsid w:val="0062172F"/>
    <w:rsid w:val="0062294D"/>
    <w:rsid w:val="0062467F"/>
    <w:rsid w:val="0063107F"/>
    <w:rsid w:val="00636173"/>
    <w:rsid w:val="0063659E"/>
    <w:rsid w:val="006365BA"/>
    <w:rsid w:val="00637947"/>
    <w:rsid w:val="006402B5"/>
    <w:rsid w:val="006423FA"/>
    <w:rsid w:val="006443A1"/>
    <w:rsid w:val="00646BE5"/>
    <w:rsid w:val="00652F06"/>
    <w:rsid w:val="00654A72"/>
    <w:rsid w:val="00655991"/>
    <w:rsid w:val="00656E04"/>
    <w:rsid w:val="00661378"/>
    <w:rsid w:val="00662267"/>
    <w:rsid w:val="0066369B"/>
    <w:rsid w:val="00665B4D"/>
    <w:rsid w:val="006664A0"/>
    <w:rsid w:val="00666872"/>
    <w:rsid w:val="006676C1"/>
    <w:rsid w:val="0066787A"/>
    <w:rsid w:val="006723FA"/>
    <w:rsid w:val="006744CA"/>
    <w:rsid w:val="00674FD4"/>
    <w:rsid w:val="0067512D"/>
    <w:rsid w:val="00675F8D"/>
    <w:rsid w:val="006763DA"/>
    <w:rsid w:val="00677284"/>
    <w:rsid w:val="0068024C"/>
    <w:rsid w:val="00680A7F"/>
    <w:rsid w:val="00683273"/>
    <w:rsid w:val="00684C24"/>
    <w:rsid w:val="00686F65"/>
    <w:rsid w:val="00691CBC"/>
    <w:rsid w:val="006923DA"/>
    <w:rsid w:val="00692E01"/>
    <w:rsid w:val="00697476"/>
    <w:rsid w:val="00697E62"/>
    <w:rsid w:val="00697EBB"/>
    <w:rsid w:val="006A07FA"/>
    <w:rsid w:val="006A5949"/>
    <w:rsid w:val="006A69BA"/>
    <w:rsid w:val="006A6CF5"/>
    <w:rsid w:val="006B17F3"/>
    <w:rsid w:val="006B1BA5"/>
    <w:rsid w:val="006B284F"/>
    <w:rsid w:val="006B2A70"/>
    <w:rsid w:val="006B3CEC"/>
    <w:rsid w:val="006B41C0"/>
    <w:rsid w:val="006B472D"/>
    <w:rsid w:val="006B72BA"/>
    <w:rsid w:val="006C65A3"/>
    <w:rsid w:val="006C6A98"/>
    <w:rsid w:val="006C6EF0"/>
    <w:rsid w:val="006C7644"/>
    <w:rsid w:val="006C7772"/>
    <w:rsid w:val="006D0740"/>
    <w:rsid w:val="006D0D33"/>
    <w:rsid w:val="006D7627"/>
    <w:rsid w:val="006E075E"/>
    <w:rsid w:val="006E20FA"/>
    <w:rsid w:val="006E4006"/>
    <w:rsid w:val="006E402F"/>
    <w:rsid w:val="006E6417"/>
    <w:rsid w:val="006E7257"/>
    <w:rsid w:val="006E7531"/>
    <w:rsid w:val="006F1456"/>
    <w:rsid w:val="006F15CF"/>
    <w:rsid w:val="006F5058"/>
    <w:rsid w:val="006F6FA6"/>
    <w:rsid w:val="006F7513"/>
    <w:rsid w:val="00703570"/>
    <w:rsid w:val="00704968"/>
    <w:rsid w:val="00705D00"/>
    <w:rsid w:val="00706385"/>
    <w:rsid w:val="00706D44"/>
    <w:rsid w:val="007078F9"/>
    <w:rsid w:val="007112D4"/>
    <w:rsid w:val="00712FBC"/>
    <w:rsid w:val="00713326"/>
    <w:rsid w:val="007141C3"/>
    <w:rsid w:val="00716B10"/>
    <w:rsid w:val="00716BE3"/>
    <w:rsid w:val="00724640"/>
    <w:rsid w:val="007252D3"/>
    <w:rsid w:val="007279C5"/>
    <w:rsid w:val="00730991"/>
    <w:rsid w:val="0073547E"/>
    <w:rsid w:val="00736A80"/>
    <w:rsid w:val="00737C42"/>
    <w:rsid w:val="00741565"/>
    <w:rsid w:val="007432CE"/>
    <w:rsid w:val="00745747"/>
    <w:rsid w:val="007475AE"/>
    <w:rsid w:val="007505FE"/>
    <w:rsid w:val="0075406D"/>
    <w:rsid w:val="00754159"/>
    <w:rsid w:val="0075430C"/>
    <w:rsid w:val="00755664"/>
    <w:rsid w:val="00764B90"/>
    <w:rsid w:val="00766B37"/>
    <w:rsid w:val="00771617"/>
    <w:rsid w:val="00777576"/>
    <w:rsid w:val="00780112"/>
    <w:rsid w:val="007818DB"/>
    <w:rsid w:val="007818EF"/>
    <w:rsid w:val="00783FB6"/>
    <w:rsid w:val="00791EDB"/>
    <w:rsid w:val="00792308"/>
    <w:rsid w:val="00792498"/>
    <w:rsid w:val="00792B1D"/>
    <w:rsid w:val="007935E6"/>
    <w:rsid w:val="00793A08"/>
    <w:rsid w:val="00794A75"/>
    <w:rsid w:val="0079549D"/>
    <w:rsid w:val="00795EF3"/>
    <w:rsid w:val="007A499B"/>
    <w:rsid w:val="007A6187"/>
    <w:rsid w:val="007A7ED8"/>
    <w:rsid w:val="007B00EC"/>
    <w:rsid w:val="007B4C72"/>
    <w:rsid w:val="007B58D0"/>
    <w:rsid w:val="007B5D9B"/>
    <w:rsid w:val="007B65D2"/>
    <w:rsid w:val="007C0A04"/>
    <w:rsid w:val="007C27B5"/>
    <w:rsid w:val="007C481D"/>
    <w:rsid w:val="007C63CC"/>
    <w:rsid w:val="007C6E54"/>
    <w:rsid w:val="007C7563"/>
    <w:rsid w:val="007D04CB"/>
    <w:rsid w:val="007D5A4F"/>
    <w:rsid w:val="007D6D33"/>
    <w:rsid w:val="007D76FD"/>
    <w:rsid w:val="007D784B"/>
    <w:rsid w:val="007D79DB"/>
    <w:rsid w:val="007E1934"/>
    <w:rsid w:val="007E41BA"/>
    <w:rsid w:val="007E506B"/>
    <w:rsid w:val="007F0A99"/>
    <w:rsid w:val="007F34A0"/>
    <w:rsid w:val="007F78A1"/>
    <w:rsid w:val="00803E28"/>
    <w:rsid w:val="0080487A"/>
    <w:rsid w:val="00805359"/>
    <w:rsid w:val="0080793C"/>
    <w:rsid w:val="00810655"/>
    <w:rsid w:val="00810C6A"/>
    <w:rsid w:val="0081260C"/>
    <w:rsid w:val="008132DF"/>
    <w:rsid w:val="00814CD4"/>
    <w:rsid w:val="00814EAF"/>
    <w:rsid w:val="00815F04"/>
    <w:rsid w:val="0082034E"/>
    <w:rsid w:val="00820676"/>
    <w:rsid w:val="0082100E"/>
    <w:rsid w:val="0082234D"/>
    <w:rsid w:val="008244FD"/>
    <w:rsid w:val="00824AB1"/>
    <w:rsid w:val="00825CD0"/>
    <w:rsid w:val="0083257B"/>
    <w:rsid w:val="008345E4"/>
    <w:rsid w:val="008350E5"/>
    <w:rsid w:val="00836FA5"/>
    <w:rsid w:val="00841D17"/>
    <w:rsid w:val="00842E16"/>
    <w:rsid w:val="008430D3"/>
    <w:rsid w:val="0084684C"/>
    <w:rsid w:val="008473AF"/>
    <w:rsid w:val="00847E33"/>
    <w:rsid w:val="00851F2F"/>
    <w:rsid w:val="008527EF"/>
    <w:rsid w:val="008538D8"/>
    <w:rsid w:val="008569DF"/>
    <w:rsid w:val="0086054C"/>
    <w:rsid w:val="00861C02"/>
    <w:rsid w:val="0086610F"/>
    <w:rsid w:val="0087463C"/>
    <w:rsid w:val="0087585A"/>
    <w:rsid w:val="008854A7"/>
    <w:rsid w:val="008879E5"/>
    <w:rsid w:val="00891FD3"/>
    <w:rsid w:val="00892020"/>
    <w:rsid w:val="00895CC5"/>
    <w:rsid w:val="008966BB"/>
    <w:rsid w:val="008A1842"/>
    <w:rsid w:val="008A2D18"/>
    <w:rsid w:val="008A6310"/>
    <w:rsid w:val="008A75D7"/>
    <w:rsid w:val="008A7BB3"/>
    <w:rsid w:val="008B005A"/>
    <w:rsid w:val="008B3C8A"/>
    <w:rsid w:val="008B5048"/>
    <w:rsid w:val="008B6C55"/>
    <w:rsid w:val="008C004C"/>
    <w:rsid w:val="008C0C94"/>
    <w:rsid w:val="008C1B1B"/>
    <w:rsid w:val="008C2917"/>
    <w:rsid w:val="008C3B41"/>
    <w:rsid w:val="008C47EA"/>
    <w:rsid w:val="008C519F"/>
    <w:rsid w:val="008D05A6"/>
    <w:rsid w:val="008D200E"/>
    <w:rsid w:val="008D2447"/>
    <w:rsid w:val="008D27E2"/>
    <w:rsid w:val="008D2B39"/>
    <w:rsid w:val="008D32BD"/>
    <w:rsid w:val="008D53A8"/>
    <w:rsid w:val="008D5EAC"/>
    <w:rsid w:val="008D5F08"/>
    <w:rsid w:val="008D6442"/>
    <w:rsid w:val="008E2E08"/>
    <w:rsid w:val="008E50A6"/>
    <w:rsid w:val="008E6E3D"/>
    <w:rsid w:val="008F0CFD"/>
    <w:rsid w:val="008F1812"/>
    <w:rsid w:val="008F20C0"/>
    <w:rsid w:val="008F3368"/>
    <w:rsid w:val="008F3C4C"/>
    <w:rsid w:val="008F6491"/>
    <w:rsid w:val="008F73D5"/>
    <w:rsid w:val="0090010D"/>
    <w:rsid w:val="00901BD7"/>
    <w:rsid w:val="009027E9"/>
    <w:rsid w:val="00904601"/>
    <w:rsid w:val="009113C6"/>
    <w:rsid w:val="00911433"/>
    <w:rsid w:val="0091314C"/>
    <w:rsid w:val="00916EDB"/>
    <w:rsid w:val="00917ADB"/>
    <w:rsid w:val="00921254"/>
    <w:rsid w:val="00921266"/>
    <w:rsid w:val="009300CD"/>
    <w:rsid w:val="009301AC"/>
    <w:rsid w:val="00931531"/>
    <w:rsid w:val="009316EF"/>
    <w:rsid w:val="0094011B"/>
    <w:rsid w:val="00940594"/>
    <w:rsid w:val="00941E72"/>
    <w:rsid w:val="009432E0"/>
    <w:rsid w:val="00943BD4"/>
    <w:rsid w:val="0094474F"/>
    <w:rsid w:val="00946C6A"/>
    <w:rsid w:val="00953ACA"/>
    <w:rsid w:val="00955C92"/>
    <w:rsid w:val="0096088E"/>
    <w:rsid w:val="00960E4B"/>
    <w:rsid w:val="00963BC7"/>
    <w:rsid w:val="009650F7"/>
    <w:rsid w:val="00965DEB"/>
    <w:rsid w:val="00972CCC"/>
    <w:rsid w:val="00973D14"/>
    <w:rsid w:val="00975764"/>
    <w:rsid w:val="00975DCB"/>
    <w:rsid w:val="009769FE"/>
    <w:rsid w:val="00980337"/>
    <w:rsid w:val="00983207"/>
    <w:rsid w:val="00983249"/>
    <w:rsid w:val="00984B1A"/>
    <w:rsid w:val="00985D2A"/>
    <w:rsid w:val="00990D16"/>
    <w:rsid w:val="00992431"/>
    <w:rsid w:val="0099645F"/>
    <w:rsid w:val="009A0264"/>
    <w:rsid w:val="009A107C"/>
    <w:rsid w:val="009A1688"/>
    <w:rsid w:val="009A1C3E"/>
    <w:rsid w:val="009A494C"/>
    <w:rsid w:val="009A56FD"/>
    <w:rsid w:val="009A5874"/>
    <w:rsid w:val="009A76D3"/>
    <w:rsid w:val="009A7D22"/>
    <w:rsid w:val="009B0245"/>
    <w:rsid w:val="009B0AE3"/>
    <w:rsid w:val="009B5DA0"/>
    <w:rsid w:val="009B72E2"/>
    <w:rsid w:val="009C4C4D"/>
    <w:rsid w:val="009C7D1E"/>
    <w:rsid w:val="009D0984"/>
    <w:rsid w:val="009D489C"/>
    <w:rsid w:val="009D48B2"/>
    <w:rsid w:val="009D6101"/>
    <w:rsid w:val="009D792F"/>
    <w:rsid w:val="009D7D9E"/>
    <w:rsid w:val="009E0BCA"/>
    <w:rsid w:val="009E0DAE"/>
    <w:rsid w:val="009E13AB"/>
    <w:rsid w:val="009E2032"/>
    <w:rsid w:val="009E323E"/>
    <w:rsid w:val="009E6EC1"/>
    <w:rsid w:val="009F171F"/>
    <w:rsid w:val="009F44DD"/>
    <w:rsid w:val="009F4A86"/>
    <w:rsid w:val="009F4EDC"/>
    <w:rsid w:val="00A02B57"/>
    <w:rsid w:val="00A04CDA"/>
    <w:rsid w:val="00A06A47"/>
    <w:rsid w:val="00A071CC"/>
    <w:rsid w:val="00A0735F"/>
    <w:rsid w:val="00A10465"/>
    <w:rsid w:val="00A106D0"/>
    <w:rsid w:val="00A12E36"/>
    <w:rsid w:val="00A17B27"/>
    <w:rsid w:val="00A20EE7"/>
    <w:rsid w:val="00A227DD"/>
    <w:rsid w:val="00A22CC4"/>
    <w:rsid w:val="00A2589E"/>
    <w:rsid w:val="00A26E92"/>
    <w:rsid w:val="00A30347"/>
    <w:rsid w:val="00A30883"/>
    <w:rsid w:val="00A31B19"/>
    <w:rsid w:val="00A3379A"/>
    <w:rsid w:val="00A37216"/>
    <w:rsid w:val="00A41611"/>
    <w:rsid w:val="00A41CC3"/>
    <w:rsid w:val="00A436D4"/>
    <w:rsid w:val="00A443B1"/>
    <w:rsid w:val="00A51155"/>
    <w:rsid w:val="00A5182B"/>
    <w:rsid w:val="00A519EE"/>
    <w:rsid w:val="00A52F24"/>
    <w:rsid w:val="00A55240"/>
    <w:rsid w:val="00A55842"/>
    <w:rsid w:val="00A56CC5"/>
    <w:rsid w:val="00A56FC8"/>
    <w:rsid w:val="00A5767A"/>
    <w:rsid w:val="00A60510"/>
    <w:rsid w:val="00A60D82"/>
    <w:rsid w:val="00A62957"/>
    <w:rsid w:val="00A710A6"/>
    <w:rsid w:val="00A72820"/>
    <w:rsid w:val="00A766A7"/>
    <w:rsid w:val="00A770E7"/>
    <w:rsid w:val="00A82382"/>
    <w:rsid w:val="00A8353D"/>
    <w:rsid w:val="00A83E01"/>
    <w:rsid w:val="00A84BE0"/>
    <w:rsid w:val="00A84F0A"/>
    <w:rsid w:val="00A86C20"/>
    <w:rsid w:val="00A870C7"/>
    <w:rsid w:val="00A94B8F"/>
    <w:rsid w:val="00A956C3"/>
    <w:rsid w:val="00A960E2"/>
    <w:rsid w:val="00A96C8E"/>
    <w:rsid w:val="00AA07B3"/>
    <w:rsid w:val="00AA112C"/>
    <w:rsid w:val="00AA16E7"/>
    <w:rsid w:val="00AB47B0"/>
    <w:rsid w:val="00AB4C1B"/>
    <w:rsid w:val="00AB6D04"/>
    <w:rsid w:val="00AB7246"/>
    <w:rsid w:val="00AB7BA3"/>
    <w:rsid w:val="00AC3178"/>
    <w:rsid w:val="00AC47D4"/>
    <w:rsid w:val="00AC5B04"/>
    <w:rsid w:val="00AC66A9"/>
    <w:rsid w:val="00AC6F60"/>
    <w:rsid w:val="00AD4DBA"/>
    <w:rsid w:val="00AD5177"/>
    <w:rsid w:val="00AD51B7"/>
    <w:rsid w:val="00AD6A0D"/>
    <w:rsid w:val="00AE1B21"/>
    <w:rsid w:val="00AF0F3F"/>
    <w:rsid w:val="00AF0FE3"/>
    <w:rsid w:val="00AF3247"/>
    <w:rsid w:val="00AF4B0E"/>
    <w:rsid w:val="00AF65EC"/>
    <w:rsid w:val="00B00488"/>
    <w:rsid w:val="00B007D7"/>
    <w:rsid w:val="00B0674D"/>
    <w:rsid w:val="00B07796"/>
    <w:rsid w:val="00B11A07"/>
    <w:rsid w:val="00B123C8"/>
    <w:rsid w:val="00B12877"/>
    <w:rsid w:val="00B135A7"/>
    <w:rsid w:val="00B13E6C"/>
    <w:rsid w:val="00B1400E"/>
    <w:rsid w:val="00B1421F"/>
    <w:rsid w:val="00B145F6"/>
    <w:rsid w:val="00B16528"/>
    <w:rsid w:val="00B271BC"/>
    <w:rsid w:val="00B309EE"/>
    <w:rsid w:val="00B319FA"/>
    <w:rsid w:val="00B33360"/>
    <w:rsid w:val="00B40579"/>
    <w:rsid w:val="00B417A5"/>
    <w:rsid w:val="00B424FD"/>
    <w:rsid w:val="00B4254E"/>
    <w:rsid w:val="00B44695"/>
    <w:rsid w:val="00B46277"/>
    <w:rsid w:val="00B464D7"/>
    <w:rsid w:val="00B54057"/>
    <w:rsid w:val="00B647F0"/>
    <w:rsid w:val="00B67834"/>
    <w:rsid w:val="00B702E9"/>
    <w:rsid w:val="00B705B7"/>
    <w:rsid w:val="00B7524D"/>
    <w:rsid w:val="00B76884"/>
    <w:rsid w:val="00B7699C"/>
    <w:rsid w:val="00B80CAC"/>
    <w:rsid w:val="00B80E1A"/>
    <w:rsid w:val="00B8116D"/>
    <w:rsid w:val="00B84068"/>
    <w:rsid w:val="00B86656"/>
    <w:rsid w:val="00B90F35"/>
    <w:rsid w:val="00B91752"/>
    <w:rsid w:val="00B925AE"/>
    <w:rsid w:val="00B92815"/>
    <w:rsid w:val="00B95843"/>
    <w:rsid w:val="00B95DAA"/>
    <w:rsid w:val="00BA081C"/>
    <w:rsid w:val="00BA2444"/>
    <w:rsid w:val="00BA2A50"/>
    <w:rsid w:val="00BA3C68"/>
    <w:rsid w:val="00BA4010"/>
    <w:rsid w:val="00BA45FC"/>
    <w:rsid w:val="00BB3410"/>
    <w:rsid w:val="00BB41BE"/>
    <w:rsid w:val="00BB5A8B"/>
    <w:rsid w:val="00BB74D2"/>
    <w:rsid w:val="00BC0ADD"/>
    <w:rsid w:val="00BC2193"/>
    <w:rsid w:val="00BC3239"/>
    <w:rsid w:val="00BC4625"/>
    <w:rsid w:val="00BC4B4B"/>
    <w:rsid w:val="00BC5E52"/>
    <w:rsid w:val="00BC7804"/>
    <w:rsid w:val="00BD1A80"/>
    <w:rsid w:val="00BD3D14"/>
    <w:rsid w:val="00BD4553"/>
    <w:rsid w:val="00BD4575"/>
    <w:rsid w:val="00BE00BB"/>
    <w:rsid w:val="00BE0960"/>
    <w:rsid w:val="00BE10D0"/>
    <w:rsid w:val="00BE2802"/>
    <w:rsid w:val="00BE2EEA"/>
    <w:rsid w:val="00BE4F37"/>
    <w:rsid w:val="00BF0340"/>
    <w:rsid w:val="00BF0F5A"/>
    <w:rsid w:val="00BF54E2"/>
    <w:rsid w:val="00BF5EA2"/>
    <w:rsid w:val="00BF67C1"/>
    <w:rsid w:val="00C019E4"/>
    <w:rsid w:val="00C03DA0"/>
    <w:rsid w:val="00C044DD"/>
    <w:rsid w:val="00C05A30"/>
    <w:rsid w:val="00C1184E"/>
    <w:rsid w:val="00C12959"/>
    <w:rsid w:val="00C17146"/>
    <w:rsid w:val="00C33262"/>
    <w:rsid w:val="00C3539E"/>
    <w:rsid w:val="00C40231"/>
    <w:rsid w:val="00C40A63"/>
    <w:rsid w:val="00C41797"/>
    <w:rsid w:val="00C424F2"/>
    <w:rsid w:val="00C43DAE"/>
    <w:rsid w:val="00C446A7"/>
    <w:rsid w:val="00C45EE4"/>
    <w:rsid w:val="00C50162"/>
    <w:rsid w:val="00C51C21"/>
    <w:rsid w:val="00C52EED"/>
    <w:rsid w:val="00C55767"/>
    <w:rsid w:val="00C619B0"/>
    <w:rsid w:val="00C63752"/>
    <w:rsid w:val="00C65BB6"/>
    <w:rsid w:val="00C66B06"/>
    <w:rsid w:val="00C70E0F"/>
    <w:rsid w:val="00C71E0A"/>
    <w:rsid w:val="00C73164"/>
    <w:rsid w:val="00C73633"/>
    <w:rsid w:val="00C73AE2"/>
    <w:rsid w:val="00C756AB"/>
    <w:rsid w:val="00C75EF3"/>
    <w:rsid w:val="00C778C9"/>
    <w:rsid w:val="00C77E89"/>
    <w:rsid w:val="00C81801"/>
    <w:rsid w:val="00C83319"/>
    <w:rsid w:val="00C8503B"/>
    <w:rsid w:val="00C85174"/>
    <w:rsid w:val="00C85913"/>
    <w:rsid w:val="00C875DB"/>
    <w:rsid w:val="00C87B43"/>
    <w:rsid w:val="00C925AA"/>
    <w:rsid w:val="00C92997"/>
    <w:rsid w:val="00C93690"/>
    <w:rsid w:val="00C93966"/>
    <w:rsid w:val="00C96789"/>
    <w:rsid w:val="00C96924"/>
    <w:rsid w:val="00CA0E17"/>
    <w:rsid w:val="00CA2388"/>
    <w:rsid w:val="00CA30D1"/>
    <w:rsid w:val="00CA5117"/>
    <w:rsid w:val="00CA56B1"/>
    <w:rsid w:val="00CB01F6"/>
    <w:rsid w:val="00CB5AFA"/>
    <w:rsid w:val="00CB7B84"/>
    <w:rsid w:val="00CC16C8"/>
    <w:rsid w:val="00CC4A9A"/>
    <w:rsid w:val="00CC55FC"/>
    <w:rsid w:val="00CC617A"/>
    <w:rsid w:val="00CC65D8"/>
    <w:rsid w:val="00CD0BDF"/>
    <w:rsid w:val="00CD12A0"/>
    <w:rsid w:val="00CD25A6"/>
    <w:rsid w:val="00CD33E1"/>
    <w:rsid w:val="00CD6A18"/>
    <w:rsid w:val="00CE0289"/>
    <w:rsid w:val="00CE06E9"/>
    <w:rsid w:val="00CE461B"/>
    <w:rsid w:val="00CE53D2"/>
    <w:rsid w:val="00CE57D6"/>
    <w:rsid w:val="00CE5882"/>
    <w:rsid w:val="00CE5C47"/>
    <w:rsid w:val="00CE6243"/>
    <w:rsid w:val="00CE79B7"/>
    <w:rsid w:val="00CE7A2E"/>
    <w:rsid w:val="00CF07CE"/>
    <w:rsid w:val="00CF15F1"/>
    <w:rsid w:val="00CF4D38"/>
    <w:rsid w:val="00CF6289"/>
    <w:rsid w:val="00CF7FC2"/>
    <w:rsid w:val="00D017AD"/>
    <w:rsid w:val="00D02CBB"/>
    <w:rsid w:val="00D02F05"/>
    <w:rsid w:val="00D03635"/>
    <w:rsid w:val="00D043ED"/>
    <w:rsid w:val="00D051EE"/>
    <w:rsid w:val="00D10503"/>
    <w:rsid w:val="00D10D8F"/>
    <w:rsid w:val="00D11160"/>
    <w:rsid w:val="00D12202"/>
    <w:rsid w:val="00D13856"/>
    <w:rsid w:val="00D13A23"/>
    <w:rsid w:val="00D14FF9"/>
    <w:rsid w:val="00D153FB"/>
    <w:rsid w:val="00D16941"/>
    <w:rsid w:val="00D17A69"/>
    <w:rsid w:val="00D202B0"/>
    <w:rsid w:val="00D2063A"/>
    <w:rsid w:val="00D21401"/>
    <w:rsid w:val="00D214E4"/>
    <w:rsid w:val="00D21BBD"/>
    <w:rsid w:val="00D2302B"/>
    <w:rsid w:val="00D24F53"/>
    <w:rsid w:val="00D30570"/>
    <w:rsid w:val="00D307E0"/>
    <w:rsid w:val="00D30C2D"/>
    <w:rsid w:val="00D33727"/>
    <w:rsid w:val="00D33946"/>
    <w:rsid w:val="00D35E4D"/>
    <w:rsid w:val="00D36011"/>
    <w:rsid w:val="00D37EFA"/>
    <w:rsid w:val="00D4262C"/>
    <w:rsid w:val="00D44392"/>
    <w:rsid w:val="00D50E14"/>
    <w:rsid w:val="00D53F31"/>
    <w:rsid w:val="00D61C4C"/>
    <w:rsid w:val="00D62133"/>
    <w:rsid w:val="00D626BA"/>
    <w:rsid w:val="00D62976"/>
    <w:rsid w:val="00D66A5A"/>
    <w:rsid w:val="00D70A92"/>
    <w:rsid w:val="00D73572"/>
    <w:rsid w:val="00D73EA7"/>
    <w:rsid w:val="00D74931"/>
    <w:rsid w:val="00D751AD"/>
    <w:rsid w:val="00D773C3"/>
    <w:rsid w:val="00D81E9F"/>
    <w:rsid w:val="00D879D7"/>
    <w:rsid w:val="00D87AC6"/>
    <w:rsid w:val="00D912ED"/>
    <w:rsid w:val="00D916DA"/>
    <w:rsid w:val="00D91701"/>
    <w:rsid w:val="00D93081"/>
    <w:rsid w:val="00D9443B"/>
    <w:rsid w:val="00D951C0"/>
    <w:rsid w:val="00D95280"/>
    <w:rsid w:val="00D9535C"/>
    <w:rsid w:val="00D97272"/>
    <w:rsid w:val="00D97EDA"/>
    <w:rsid w:val="00D97EE8"/>
    <w:rsid w:val="00DA288A"/>
    <w:rsid w:val="00DA3323"/>
    <w:rsid w:val="00DB0552"/>
    <w:rsid w:val="00DB29CE"/>
    <w:rsid w:val="00DB6B60"/>
    <w:rsid w:val="00DD013C"/>
    <w:rsid w:val="00DD0B03"/>
    <w:rsid w:val="00DD1DC5"/>
    <w:rsid w:val="00DD1E98"/>
    <w:rsid w:val="00DD35C8"/>
    <w:rsid w:val="00DD6CE7"/>
    <w:rsid w:val="00DD7B38"/>
    <w:rsid w:val="00DE07E4"/>
    <w:rsid w:val="00DE6231"/>
    <w:rsid w:val="00DE6676"/>
    <w:rsid w:val="00DE7460"/>
    <w:rsid w:val="00DF21BC"/>
    <w:rsid w:val="00DF468E"/>
    <w:rsid w:val="00DF7C70"/>
    <w:rsid w:val="00E00E49"/>
    <w:rsid w:val="00E019A3"/>
    <w:rsid w:val="00E03574"/>
    <w:rsid w:val="00E03E9D"/>
    <w:rsid w:val="00E05496"/>
    <w:rsid w:val="00E05E06"/>
    <w:rsid w:val="00E079F7"/>
    <w:rsid w:val="00E118F5"/>
    <w:rsid w:val="00E12B09"/>
    <w:rsid w:val="00E14D5A"/>
    <w:rsid w:val="00E15477"/>
    <w:rsid w:val="00E154D4"/>
    <w:rsid w:val="00E20116"/>
    <w:rsid w:val="00E20D2C"/>
    <w:rsid w:val="00E218EA"/>
    <w:rsid w:val="00E27300"/>
    <w:rsid w:val="00E30B5D"/>
    <w:rsid w:val="00E31DA3"/>
    <w:rsid w:val="00E36DAE"/>
    <w:rsid w:val="00E37144"/>
    <w:rsid w:val="00E4073B"/>
    <w:rsid w:val="00E40B4C"/>
    <w:rsid w:val="00E41117"/>
    <w:rsid w:val="00E4177F"/>
    <w:rsid w:val="00E44643"/>
    <w:rsid w:val="00E468A8"/>
    <w:rsid w:val="00E46E99"/>
    <w:rsid w:val="00E479ED"/>
    <w:rsid w:val="00E50E1D"/>
    <w:rsid w:val="00E51C18"/>
    <w:rsid w:val="00E521F5"/>
    <w:rsid w:val="00E566C1"/>
    <w:rsid w:val="00E572F3"/>
    <w:rsid w:val="00E57931"/>
    <w:rsid w:val="00E61A43"/>
    <w:rsid w:val="00E6379A"/>
    <w:rsid w:val="00E653A7"/>
    <w:rsid w:val="00E71168"/>
    <w:rsid w:val="00E71180"/>
    <w:rsid w:val="00E73BEA"/>
    <w:rsid w:val="00E75A21"/>
    <w:rsid w:val="00E767BD"/>
    <w:rsid w:val="00E76DE9"/>
    <w:rsid w:val="00E77FE0"/>
    <w:rsid w:val="00E805D0"/>
    <w:rsid w:val="00E8094D"/>
    <w:rsid w:val="00E81451"/>
    <w:rsid w:val="00E814FB"/>
    <w:rsid w:val="00E83B83"/>
    <w:rsid w:val="00E83E5D"/>
    <w:rsid w:val="00E851AB"/>
    <w:rsid w:val="00E85AF7"/>
    <w:rsid w:val="00E8608F"/>
    <w:rsid w:val="00E862C3"/>
    <w:rsid w:val="00E869A0"/>
    <w:rsid w:val="00E9011B"/>
    <w:rsid w:val="00E93D1B"/>
    <w:rsid w:val="00E9738B"/>
    <w:rsid w:val="00EA1043"/>
    <w:rsid w:val="00EA1521"/>
    <w:rsid w:val="00EA21FB"/>
    <w:rsid w:val="00EA7974"/>
    <w:rsid w:val="00EA7D33"/>
    <w:rsid w:val="00EB0842"/>
    <w:rsid w:val="00EB0F07"/>
    <w:rsid w:val="00EB120A"/>
    <w:rsid w:val="00EB1EC5"/>
    <w:rsid w:val="00EB27FD"/>
    <w:rsid w:val="00EB2E3D"/>
    <w:rsid w:val="00EB347A"/>
    <w:rsid w:val="00EB4740"/>
    <w:rsid w:val="00EB4CBB"/>
    <w:rsid w:val="00EC0AF2"/>
    <w:rsid w:val="00EC0EA4"/>
    <w:rsid w:val="00EC11EF"/>
    <w:rsid w:val="00EC2747"/>
    <w:rsid w:val="00EC2FC0"/>
    <w:rsid w:val="00EC7267"/>
    <w:rsid w:val="00ED04C7"/>
    <w:rsid w:val="00ED0E3B"/>
    <w:rsid w:val="00ED19B1"/>
    <w:rsid w:val="00ED303A"/>
    <w:rsid w:val="00ED4312"/>
    <w:rsid w:val="00ED4B03"/>
    <w:rsid w:val="00ED5B53"/>
    <w:rsid w:val="00ED7049"/>
    <w:rsid w:val="00ED7449"/>
    <w:rsid w:val="00EE06E4"/>
    <w:rsid w:val="00EE5F60"/>
    <w:rsid w:val="00EE7E57"/>
    <w:rsid w:val="00EF08FB"/>
    <w:rsid w:val="00EF0F75"/>
    <w:rsid w:val="00EF1307"/>
    <w:rsid w:val="00EF56D5"/>
    <w:rsid w:val="00EF6D7D"/>
    <w:rsid w:val="00F02DA3"/>
    <w:rsid w:val="00F047E5"/>
    <w:rsid w:val="00F052C1"/>
    <w:rsid w:val="00F05839"/>
    <w:rsid w:val="00F063A9"/>
    <w:rsid w:val="00F066A9"/>
    <w:rsid w:val="00F069AE"/>
    <w:rsid w:val="00F07C78"/>
    <w:rsid w:val="00F107A2"/>
    <w:rsid w:val="00F112FD"/>
    <w:rsid w:val="00F12154"/>
    <w:rsid w:val="00F127A6"/>
    <w:rsid w:val="00F12EB4"/>
    <w:rsid w:val="00F13905"/>
    <w:rsid w:val="00F1539E"/>
    <w:rsid w:val="00F20021"/>
    <w:rsid w:val="00F20F20"/>
    <w:rsid w:val="00F22B7C"/>
    <w:rsid w:val="00F22FD3"/>
    <w:rsid w:val="00F23413"/>
    <w:rsid w:val="00F25045"/>
    <w:rsid w:val="00F25365"/>
    <w:rsid w:val="00F25C0E"/>
    <w:rsid w:val="00F25C10"/>
    <w:rsid w:val="00F26EF1"/>
    <w:rsid w:val="00F27826"/>
    <w:rsid w:val="00F27B0C"/>
    <w:rsid w:val="00F31613"/>
    <w:rsid w:val="00F31A2E"/>
    <w:rsid w:val="00F3434D"/>
    <w:rsid w:val="00F350F0"/>
    <w:rsid w:val="00F44DD0"/>
    <w:rsid w:val="00F45E18"/>
    <w:rsid w:val="00F46F7C"/>
    <w:rsid w:val="00F57D83"/>
    <w:rsid w:val="00F608B1"/>
    <w:rsid w:val="00F626C0"/>
    <w:rsid w:val="00F62EAF"/>
    <w:rsid w:val="00F646B3"/>
    <w:rsid w:val="00F66465"/>
    <w:rsid w:val="00F700CD"/>
    <w:rsid w:val="00F70558"/>
    <w:rsid w:val="00F70882"/>
    <w:rsid w:val="00F71475"/>
    <w:rsid w:val="00F73176"/>
    <w:rsid w:val="00F80BCE"/>
    <w:rsid w:val="00F81F19"/>
    <w:rsid w:val="00F84178"/>
    <w:rsid w:val="00F85E00"/>
    <w:rsid w:val="00F9031E"/>
    <w:rsid w:val="00F91206"/>
    <w:rsid w:val="00F92ABC"/>
    <w:rsid w:val="00F934C1"/>
    <w:rsid w:val="00F93914"/>
    <w:rsid w:val="00F95BBC"/>
    <w:rsid w:val="00FA4275"/>
    <w:rsid w:val="00FA7EBA"/>
    <w:rsid w:val="00FB12B0"/>
    <w:rsid w:val="00FB1B3F"/>
    <w:rsid w:val="00FB5482"/>
    <w:rsid w:val="00FB62C6"/>
    <w:rsid w:val="00FB753A"/>
    <w:rsid w:val="00FC02F9"/>
    <w:rsid w:val="00FC22A7"/>
    <w:rsid w:val="00FC420E"/>
    <w:rsid w:val="00FC67CE"/>
    <w:rsid w:val="00FC7438"/>
    <w:rsid w:val="00FD7157"/>
    <w:rsid w:val="00FD75FA"/>
    <w:rsid w:val="00FE018E"/>
    <w:rsid w:val="00FE0AA0"/>
    <w:rsid w:val="00FE7F24"/>
    <w:rsid w:val="00FF0415"/>
    <w:rsid w:val="00FF1566"/>
    <w:rsid w:val="00FF1782"/>
    <w:rsid w:val="00FF4233"/>
    <w:rsid w:val="00FF5C77"/>
    <w:rsid w:val="00FF68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406D"/>
    <w:rPr>
      <w:rFonts w:ascii="Times New Roman" w:eastAsia="Times New Roman" w:hAnsi="Times New Roman"/>
      <w:lang w:val="de-AT"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28431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berschrift4Zchn">
    <w:name w:val="Überschrift 4 Zchn"/>
    <w:basedOn w:val="Absatz-Standardschriftart"/>
    <w:link w:val="berschrift4"/>
    <w:uiPriority w:val="9"/>
    <w:semiHidden/>
    <w:rsid w:val="00284311"/>
    <w:rPr>
      <w:rFonts w:asciiTheme="majorHAnsi" w:eastAsiaTheme="majorEastAsia" w:hAnsiTheme="majorHAnsi" w:cstheme="majorBidi"/>
      <w:i/>
      <w:iCs/>
      <w:color w:val="2E74B5" w:themeColor="accent1" w:themeShade="BF"/>
      <w:lang w:val="de-AT" w:eastAsia="de-AT"/>
    </w:rPr>
  </w:style>
  <w:style w:type="character" w:customStyle="1" w:styleId="NichtaufgelsteErwhnung1">
    <w:name w:val="Nicht aufgelöste Erwähnung1"/>
    <w:basedOn w:val="Absatz-Standardschriftart"/>
    <w:uiPriority w:val="99"/>
    <w:semiHidden/>
    <w:unhideWhenUsed/>
    <w:rsid w:val="00CB01F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1039A"/>
    <w:rPr>
      <w:color w:val="605E5C"/>
      <w:shd w:val="clear" w:color="auto" w:fill="E1DFDD"/>
    </w:rPr>
  </w:style>
  <w:style w:type="character" w:customStyle="1" w:styleId="UnresolvedMention">
    <w:name w:val="Unresolved Mention"/>
    <w:basedOn w:val="Absatz-Standardschriftart"/>
    <w:uiPriority w:val="99"/>
    <w:semiHidden/>
    <w:unhideWhenUsed/>
    <w:rsid w:val="00CD6A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0990527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74278682">
      <w:bodyDiv w:val="1"/>
      <w:marLeft w:val="0"/>
      <w:marRight w:val="0"/>
      <w:marTop w:val="0"/>
      <w:marBottom w:val="0"/>
      <w:divBdr>
        <w:top w:val="none" w:sz="0" w:space="0" w:color="auto"/>
        <w:left w:val="none" w:sz="0" w:space="0" w:color="auto"/>
        <w:bottom w:val="none" w:sz="0" w:space="0" w:color="auto"/>
        <w:right w:val="none" w:sz="0" w:space="0" w:color="auto"/>
      </w:divBdr>
    </w:div>
    <w:div w:id="397896761">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94827758">
      <w:bodyDiv w:val="1"/>
      <w:marLeft w:val="0"/>
      <w:marRight w:val="0"/>
      <w:marTop w:val="0"/>
      <w:marBottom w:val="0"/>
      <w:divBdr>
        <w:top w:val="none" w:sz="0" w:space="0" w:color="auto"/>
        <w:left w:val="none" w:sz="0" w:space="0" w:color="auto"/>
        <w:bottom w:val="none" w:sz="0" w:space="0" w:color="auto"/>
        <w:right w:val="none" w:sz="0" w:space="0" w:color="auto"/>
      </w:divBdr>
    </w:div>
    <w:div w:id="680859326">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902183429">
      <w:bodyDiv w:val="1"/>
      <w:marLeft w:val="0"/>
      <w:marRight w:val="0"/>
      <w:marTop w:val="0"/>
      <w:marBottom w:val="0"/>
      <w:divBdr>
        <w:top w:val="none" w:sz="0" w:space="0" w:color="auto"/>
        <w:left w:val="none" w:sz="0" w:space="0" w:color="auto"/>
        <w:bottom w:val="none" w:sz="0" w:space="0" w:color="auto"/>
        <w:right w:val="none" w:sz="0" w:space="0" w:color="auto"/>
      </w:divBdr>
      <w:divsChild>
        <w:div w:id="547491589">
          <w:marLeft w:val="547"/>
          <w:marRight w:val="0"/>
          <w:marTop w:val="96"/>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80618602">
      <w:bodyDiv w:val="1"/>
      <w:marLeft w:val="0"/>
      <w:marRight w:val="0"/>
      <w:marTop w:val="0"/>
      <w:marBottom w:val="0"/>
      <w:divBdr>
        <w:top w:val="none" w:sz="0" w:space="0" w:color="auto"/>
        <w:left w:val="none" w:sz="0" w:space="0" w:color="auto"/>
        <w:bottom w:val="none" w:sz="0" w:space="0" w:color="auto"/>
        <w:right w:val="none" w:sz="0" w:space="0" w:color="auto"/>
      </w:divBdr>
      <w:divsChild>
        <w:div w:id="894319902">
          <w:marLeft w:val="547"/>
          <w:marRight w:val="0"/>
          <w:marTop w:val="96"/>
          <w:marBottom w:val="0"/>
          <w:divBdr>
            <w:top w:val="none" w:sz="0" w:space="0" w:color="auto"/>
            <w:left w:val="none" w:sz="0" w:space="0" w:color="auto"/>
            <w:bottom w:val="none" w:sz="0" w:space="0" w:color="auto"/>
            <w:right w:val="none" w:sz="0" w:space="0" w:color="auto"/>
          </w:divBdr>
        </w:div>
      </w:divsChild>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04152489">
      <w:bodyDiv w:val="1"/>
      <w:marLeft w:val="0"/>
      <w:marRight w:val="0"/>
      <w:marTop w:val="0"/>
      <w:marBottom w:val="0"/>
      <w:divBdr>
        <w:top w:val="none" w:sz="0" w:space="0" w:color="auto"/>
        <w:left w:val="none" w:sz="0" w:space="0" w:color="auto"/>
        <w:bottom w:val="none" w:sz="0" w:space="0" w:color="auto"/>
        <w:right w:val="none" w:sz="0" w:space="0" w:color="auto"/>
      </w:divBdr>
      <w:divsChild>
        <w:div w:id="1253588491">
          <w:marLeft w:val="547"/>
          <w:marRight w:val="0"/>
          <w:marTop w:val="96"/>
          <w:marBottom w:val="0"/>
          <w:divBdr>
            <w:top w:val="none" w:sz="0" w:space="0" w:color="auto"/>
            <w:left w:val="none" w:sz="0" w:space="0" w:color="auto"/>
            <w:bottom w:val="none" w:sz="0" w:space="0" w:color="auto"/>
            <w:right w:val="none" w:sz="0" w:space="0" w:color="auto"/>
          </w:divBdr>
        </w:div>
      </w:divsChild>
    </w:div>
    <w:div w:id="1114784378">
      <w:bodyDiv w:val="1"/>
      <w:marLeft w:val="0"/>
      <w:marRight w:val="0"/>
      <w:marTop w:val="0"/>
      <w:marBottom w:val="0"/>
      <w:divBdr>
        <w:top w:val="none" w:sz="0" w:space="0" w:color="auto"/>
        <w:left w:val="none" w:sz="0" w:space="0" w:color="auto"/>
        <w:bottom w:val="none" w:sz="0" w:space="0" w:color="auto"/>
        <w:right w:val="none" w:sz="0" w:space="0" w:color="auto"/>
      </w:divBdr>
      <w:divsChild>
        <w:div w:id="1758209338">
          <w:marLeft w:val="547"/>
          <w:marRight w:val="0"/>
          <w:marTop w:val="96"/>
          <w:marBottom w:val="0"/>
          <w:divBdr>
            <w:top w:val="none" w:sz="0" w:space="0" w:color="auto"/>
            <w:left w:val="none" w:sz="0" w:space="0" w:color="auto"/>
            <w:bottom w:val="none" w:sz="0" w:space="0" w:color="auto"/>
            <w:right w:val="none" w:sz="0" w:space="0" w:color="auto"/>
          </w:divBdr>
        </w:div>
      </w:divsChild>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0438250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81784917">
      <w:bodyDiv w:val="1"/>
      <w:marLeft w:val="0"/>
      <w:marRight w:val="0"/>
      <w:marTop w:val="0"/>
      <w:marBottom w:val="0"/>
      <w:divBdr>
        <w:top w:val="none" w:sz="0" w:space="0" w:color="auto"/>
        <w:left w:val="none" w:sz="0" w:space="0" w:color="auto"/>
        <w:bottom w:val="none" w:sz="0" w:space="0" w:color="auto"/>
        <w:right w:val="none" w:sz="0" w:space="0" w:color="auto"/>
      </w:divBdr>
    </w:div>
    <w:div w:id="1456829767">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VDJ9c5US1o&amp;feature=youtu.be"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200years.getzner.com/de" TargetMode="External"/><Relationship Id="rId4" Type="http://schemas.openxmlformats.org/officeDocument/2006/relationships/settings" Target="settings.xml"/><Relationship Id="rId9" Type="http://schemas.openxmlformats.org/officeDocument/2006/relationships/hyperlink" Target="https://www.getzner.com/de/presse/getzner-werkstoffe-stattet-hochgeschwindigkeitsstrecke-von-ankara-nach-sivas-mit-elastischen-lagerungen-a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A5E6508-7E02-469A-BB71-6D25216E7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5968</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6902</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Brandt Nancy</cp:lastModifiedBy>
  <cp:revision>2</cp:revision>
  <cp:lastPrinted>2018-10-16T12:10:00Z</cp:lastPrinted>
  <dcterms:created xsi:type="dcterms:W3CDTF">2018-11-14T09:28:00Z</dcterms:created>
  <dcterms:modified xsi:type="dcterms:W3CDTF">2018-11-14T09:28:00Z</dcterms:modified>
</cp:coreProperties>
</file>